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7C46F3" w14:textId="77777777" w:rsidR="006D2D5E" w:rsidRDefault="00364794" w:rsidP="00364794">
      <w:pPr>
        <w:pStyle w:val="Nzov"/>
        <w:rPr>
          <w:del w:id="0" w:author="Autor"/>
        </w:rPr>
      </w:pPr>
      <w:del w:id="1" w:author="Autor">
        <w:r>
          <w:delText>Príloha č.2</w:delText>
        </w:r>
        <w:r w:rsidR="006D2D5E">
          <w:delText>a po aktualizácii</w:delText>
        </w:r>
      </w:del>
    </w:p>
    <w:p w14:paraId="2CB5D6E2" w14:textId="77777777"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35"/>
        <w:gridCol w:w="3085"/>
        <w:gridCol w:w="5168"/>
      </w:tblGrid>
      <w:tr w:rsidR="000B12C1" w:rsidRPr="0075785C" w14:paraId="69B93D0C" w14:textId="77777777" w:rsidTr="00280976">
        <w:tc>
          <w:tcPr>
            <w:tcW w:w="704" w:type="dxa"/>
          </w:tcPr>
          <w:p w14:paraId="5701745E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14:paraId="6DDA12F0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14:paraId="62156464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14:paraId="59AB20CB" w14:textId="77777777" w:rsidTr="00280976">
        <w:tc>
          <w:tcPr>
            <w:tcW w:w="704" w:type="dxa"/>
          </w:tcPr>
          <w:p w14:paraId="0267E4B5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14:paraId="66BDA415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14:paraId="144C998B" w14:textId="77777777"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735A0CCD" w14:textId="77777777" w:rsidTr="00280976">
        <w:tc>
          <w:tcPr>
            <w:tcW w:w="704" w:type="dxa"/>
          </w:tcPr>
          <w:p w14:paraId="1515E789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046039CE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14:paraId="7A964ECD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3C0BE728" w14:textId="77777777" w:rsidTr="00280976">
        <w:tc>
          <w:tcPr>
            <w:tcW w:w="704" w:type="dxa"/>
          </w:tcPr>
          <w:p w14:paraId="60A9F7E7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14:paraId="73983441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31198B90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40984F05" w14:textId="77777777" w:rsidTr="00280976">
        <w:tc>
          <w:tcPr>
            <w:tcW w:w="704" w:type="dxa"/>
          </w:tcPr>
          <w:p w14:paraId="2FAFCD30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14:paraId="065F743F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14:paraId="16FB4525" w14:textId="77777777"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14:paraId="502B0220" w14:textId="77777777" w:rsidTr="00280976">
        <w:tc>
          <w:tcPr>
            <w:tcW w:w="704" w:type="dxa"/>
          </w:tcPr>
          <w:p w14:paraId="2E1C3D99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0C73D4B3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14:paraId="52B3A0C2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2A9B89A5" w14:textId="77777777" w:rsidTr="00280976">
        <w:tc>
          <w:tcPr>
            <w:tcW w:w="704" w:type="dxa"/>
          </w:tcPr>
          <w:p w14:paraId="1CFD62B0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3FBFC457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14:paraId="3ADC259B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14:paraId="5150C6DC" w14:textId="77777777" w:rsidTr="00280976">
        <w:tc>
          <w:tcPr>
            <w:tcW w:w="704" w:type="dxa"/>
          </w:tcPr>
          <w:p w14:paraId="2BFC4CB8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0917F727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14:paraId="77715181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14:paraId="0F79BD79" w14:textId="77777777" w:rsidTr="00280976">
        <w:tc>
          <w:tcPr>
            <w:tcW w:w="704" w:type="dxa"/>
          </w:tcPr>
          <w:p w14:paraId="22E9CFA6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7ECFD217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14:paraId="05BBC4CE" w14:textId="77777777"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14:paraId="15158297" w14:textId="77777777" w:rsidTr="00C22DB6">
        <w:tc>
          <w:tcPr>
            <w:tcW w:w="9062" w:type="dxa"/>
            <w:gridSpan w:val="3"/>
          </w:tcPr>
          <w:p w14:paraId="4C668BFF" w14:textId="77777777"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14:paraId="2BDAB3B4" w14:textId="77777777" w:rsidTr="00280976">
        <w:tc>
          <w:tcPr>
            <w:tcW w:w="704" w:type="dxa"/>
          </w:tcPr>
          <w:p w14:paraId="753FA33C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14:paraId="25662079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14:paraId="59F8762E" w14:textId="77777777"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730EDC37" w14:textId="77777777" w:rsidTr="00280976">
        <w:tc>
          <w:tcPr>
            <w:tcW w:w="704" w:type="dxa"/>
          </w:tcPr>
          <w:p w14:paraId="002CD6F0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14:paraId="533E60C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14:paraId="1B144103" w14:textId="77777777"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45AC815E" w14:textId="77777777" w:rsidTr="00280976">
        <w:tc>
          <w:tcPr>
            <w:tcW w:w="704" w:type="dxa"/>
          </w:tcPr>
          <w:p w14:paraId="1C2318CD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14:paraId="097B3CD4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57D94803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14:paraId="16372E42" w14:textId="77777777" w:rsidTr="00280976">
        <w:tc>
          <w:tcPr>
            <w:tcW w:w="704" w:type="dxa"/>
          </w:tcPr>
          <w:p w14:paraId="05EBCAAB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14:paraId="41CABB97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198B75E9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0724208C" w14:textId="77777777" w:rsidTr="00280976">
        <w:tc>
          <w:tcPr>
            <w:tcW w:w="704" w:type="dxa"/>
          </w:tcPr>
          <w:p w14:paraId="5DF65FCF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14:paraId="4FC66D21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0A55582B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14:paraId="350BD215" w14:textId="77777777" w:rsidTr="00280976">
        <w:tc>
          <w:tcPr>
            <w:tcW w:w="704" w:type="dxa"/>
          </w:tcPr>
          <w:p w14:paraId="100153CF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14:paraId="1DF8E17A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6FEEBE6A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6CFCC40C" w14:textId="77777777" w:rsidTr="00280976">
        <w:tc>
          <w:tcPr>
            <w:tcW w:w="704" w:type="dxa"/>
          </w:tcPr>
          <w:p w14:paraId="218746EC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14:paraId="5DB896A9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0D78C3D0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43E6AEC1" w14:textId="77777777" w:rsidTr="00280976">
        <w:tc>
          <w:tcPr>
            <w:tcW w:w="704" w:type="dxa"/>
          </w:tcPr>
          <w:p w14:paraId="37F9F71F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14:paraId="0B8A365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50540F95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14:paraId="78FC4D0F" w14:textId="77777777" w:rsidTr="00280976">
        <w:tc>
          <w:tcPr>
            <w:tcW w:w="704" w:type="dxa"/>
          </w:tcPr>
          <w:p w14:paraId="03CB03F9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14:paraId="1E64237A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14:paraId="02B1C5C2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14:paraId="679BE885" w14:textId="77777777" w:rsidTr="00280976">
        <w:tc>
          <w:tcPr>
            <w:tcW w:w="704" w:type="dxa"/>
          </w:tcPr>
          <w:p w14:paraId="02253164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14:paraId="67E473F6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42418BC5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14:paraId="6122CBC5" w14:textId="77777777" w:rsidTr="00C22DB6">
        <w:tc>
          <w:tcPr>
            <w:tcW w:w="9062" w:type="dxa"/>
            <w:gridSpan w:val="3"/>
          </w:tcPr>
          <w:p w14:paraId="63341BFE" w14:textId="77777777"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14:paraId="42B99541" w14:textId="77777777" w:rsidTr="008805B7">
        <w:tc>
          <w:tcPr>
            <w:tcW w:w="704" w:type="dxa"/>
          </w:tcPr>
          <w:p w14:paraId="0EF01F02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14:paraId="2CE24C6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  <w:shd w:val="clear" w:color="auto" w:fill="D0CECE" w:themeFill="background2" w:themeFillShade="E6"/>
          </w:tcPr>
          <w:p w14:paraId="009A83A9" w14:textId="77777777" w:rsidR="000B12C1" w:rsidRPr="0075785C" w:rsidRDefault="00FC3177" w:rsidP="00C22DB6">
            <w:pPr>
              <w:rPr>
                <w:sz w:val="20"/>
                <w:szCs w:val="20"/>
              </w:rPr>
            </w:pPr>
            <w:r w:rsidRPr="008805B7">
              <w:rPr>
                <w:sz w:val="18"/>
                <w:szCs w:val="18"/>
              </w:rPr>
              <w:t xml:space="preserve">Vypĺňa žiadateľ </w:t>
            </w:r>
            <w:r w:rsidR="00F805C9" w:rsidRPr="008805B7">
              <w:rPr>
                <w:sz w:val="18"/>
                <w:szCs w:val="18"/>
              </w:rPr>
              <w:t xml:space="preserve">(vrátane titulov pred a za menom) </w:t>
            </w:r>
            <w:r w:rsidRPr="008805B7">
              <w:rPr>
                <w:sz w:val="18"/>
                <w:szCs w:val="18"/>
              </w:rPr>
              <w:t xml:space="preserve">- </w:t>
            </w:r>
            <w:r w:rsidR="0075785C" w:rsidRPr="008805B7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 w:rsidRPr="008805B7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14:paraId="40604DDA" w14:textId="77777777" w:rsidTr="00C22DB6">
        <w:tc>
          <w:tcPr>
            <w:tcW w:w="9062" w:type="dxa"/>
            <w:gridSpan w:val="3"/>
          </w:tcPr>
          <w:p w14:paraId="649FB48E" w14:textId="77777777"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14:paraId="5DDE9E00" w14:textId="77777777"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14:paraId="4E75403A" w14:textId="77777777" w:rsidTr="008805B7">
        <w:tc>
          <w:tcPr>
            <w:tcW w:w="704" w:type="dxa"/>
          </w:tcPr>
          <w:p w14:paraId="49977498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14:paraId="5260C13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64E208B7" w14:textId="6F02F329" w:rsidR="000B12C1" w:rsidRPr="007A3FFB" w:rsidRDefault="00956CE1" w:rsidP="00956CE1">
            <w:pPr>
              <w:rPr>
                <w:sz w:val="18"/>
                <w:szCs w:val="18"/>
              </w:rPr>
            </w:pPr>
            <w:r w:rsidRPr="008805B7">
              <w:rPr>
                <w:sz w:val="18"/>
                <w:szCs w:val="18"/>
              </w:rPr>
              <w:t>Ž</w:t>
            </w:r>
            <w:r w:rsidR="00341AE3" w:rsidRPr="008805B7">
              <w:rPr>
                <w:sz w:val="18"/>
                <w:szCs w:val="18"/>
              </w:rPr>
              <w:t>iadateľ vy</w:t>
            </w:r>
            <w:r w:rsidR="00B35D7B" w:rsidRPr="008805B7">
              <w:rPr>
                <w:sz w:val="18"/>
                <w:szCs w:val="18"/>
              </w:rPr>
              <w:t>ber</w:t>
            </w:r>
            <w:r w:rsidR="00341AE3" w:rsidRPr="008805B7">
              <w:rPr>
                <w:sz w:val="18"/>
                <w:szCs w:val="18"/>
              </w:rPr>
              <w:t>ie</w:t>
            </w:r>
            <w:r w:rsidR="00B35D7B" w:rsidRPr="008805B7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8805B7">
              <w:rPr>
                <w:sz w:val="18"/>
                <w:szCs w:val="18"/>
              </w:rPr>
              <w:t>.</w:t>
            </w:r>
            <w:r w:rsidR="00341AE3" w:rsidRPr="008805B7">
              <w:rPr>
                <w:sz w:val="18"/>
                <w:szCs w:val="18"/>
              </w:rPr>
              <w:t xml:space="preserve"> </w:t>
            </w:r>
            <w:r w:rsidR="008805B7" w:rsidRPr="008805B7">
              <w:rPr>
                <w:rFonts w:cstheme="minorHAnsi"/>
                <w:b/>
                <w:color w:val="000000"/>
                <w:sz w:val="18"/>
                <w:szCs w:val="18"/>
              </w:rPr>
              <w:t>Žiadateľ nevypĺňa, ak v</w:t>
            </w:r>
            <w:r w:rsidR="008805B7" w:rsidRPr="008805B7">
              <w:rPr>
                <w:b/>
                <w:sz w:val="18"/>
                <w:szCs w:val="18"/>
              </w:rPr>
              <w:t> rámci vyzvania nie sú stanovení partneri projektu.</w:t>
            </w:r>
          </w:p>
        </w:tc>
      </w:tr>
      <w:tr w:rsidR="000B12C1" w:rsidRPr="0075785C" w14:paraId="270B45D7" w14:textId="77777777" w:rsidTr="00280976">
        <w:tc>
          <w:tcPr>
            <w:tcW w:w="704" w:type="dxa"/>
          </w:tcPr>
          <w:p w14:paraId="032DD28E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14:paraId="0FF35121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14:paraId="047C13AB" w14:textId="77777777"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5EF3C5D4" w14:textId="77777777" w:rsidTr="00280976">
        <w:tc>
          <w:tcPr>
            <w:tcW w:w="704" w:type="dxa"/>
          </w:tcPr>
          <w:p w14:paraId="7682FDDA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14:paraId="1A518F9B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45FEE714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14:paraId="6A919F3A" w14:textId="77777777" w:rsidTr="00280976">
        <w:tc>
          <w:tcPr>
            <w:tcW w:w="704" w:type="dxa"/>
          </w:tcPr>
          <w:p w14:paraId="48F92E81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14:paraId="1A79F890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54415CCA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758B86D4" w14:textId="77777777" w:rsidTr="00280976">
        <w:tc>
          <w:tcPr>
            <w:tcW w:w="704" w:type="dxa"/>
          </w:tcPr>
          <w:p w14:paraId="6F9658D9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14:paraId="75DB626F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7C5C21D9" w14:textId="77777777"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14:paraId="6FF3A8C1" w14:textId="77777777" w:rsidTr="00280976">
        <w:tc>
          <w:tcPr>
            <w:tcW w:w="704" w:type="dxa"/>
          </w:tcPr>
          <w:p w14:paraId="04C05CBE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14:paraId="62B2A3E3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7A462483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2B939E30" w14:textId="77777777" w:rsidTr="00280976">
        <w:tc>
          <w:tcPr>
            <w:tcW w:w="704" w:type="dxa"/>
          </w:tcPr>
          <w:p w14:paraId="719DD4FE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3119" w:type="dxa"/>
          </w:tcPr>
          <w:p w14:paraId="4F010F3B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76B2271E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3FACE054" w14:textId="77777777" w:rsidTr="00280976">
        <w:tc>
          <w:tcPr>
            <w:tcW w:w="704" w:type="dxa"/>
          </w:tcPr>
          <w:p w14:paraId="59286DAE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14:paraId="7F0488AB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6BFC0DDE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14:paraId="1EB31C92" w14:textId="77777777" w:rsidTr="00280976">
        <w:tc>
          <w:tcPr>
            <w:tcW w:w="704" w:type="dxa"/>
          </w:tcPr>
          <w:p w14:paraId="6626D8E5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14:paraId="7B5BB5F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14:paraId="08617ADD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69873279" w14:textId="77777777" w:rsidTr="00280976">
        <w:tc>
          <w:tcPr>
            <w:tcW w:w="704" w:type="dxa"/>
          </w:tcPr>
          <w:p w14:paraId="585BCDED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14:paraId="54F7E27A" w14:textId="77777777"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44B832F1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14:paraId="08E6E777" w14:textId="77777777" w:rsidTr="00C22DB6">
        <w:tc>
          <w:tcPr>
            <w:tcW w:w="9062" w:type="dxa"/>
            <w:gridSpan w:val="3"/>
          </w:tcPr>
          <w:p w14:paraId="02A82D85" w14:textId="77777777"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14:paraId="1D3E3960" w14:textId="77777777" w:rsidTr="008805B7">
        <w:tc>
          <w:tcPr>
            <w:tcW w:w="704" w:type="dxa"/>
          </w:tcPr>
          <w:p w14:paraId="1D4A70CA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14:paraId="4BD5B476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60790192" w14:textId="40E33A55"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  <w:r w:rsidR="008805B7">
              <w:rPr>
                <w:sz w:val="18"/>
                <w:szCs w:val="18"/>
              </w:rPr>
              <w:t xml:space="preserve">. </w:t>
            </w:r>
            <w:r w:rsidR="008805B7" w:rsidRPr="008805B7">
              <w:rPr>
                <w:rFonts w:cstheme="minorHAnsi"/>
                <w:b/>
                <w:color w:val="000000"/>
                <w:sz w:val="18"/>
                <w:szCs w:val="18"/>
              </w:rPr>
              <w:t>Žiadateľ nevypĺňa, ak v</w:t>
            </w:r>
            <w:r w:rsidR="008805B7" w:rsidRPr="008805B7">
              <w:rPr>
                <w:b/>
                <w:sz w:val="18"/>
                <w:szCs w:val="18"/>
              </w:rPr>
              <w:t> rámci vyzvania nie sú stanovení partneri projektu.</w:t>
            </w:r>
          </w:p>
        </w:tc>
      </w:tr>
      <w:tr w:rsidR="00CE606D" w14:paraId="66084EA9" w14:textId="77777777" w:rsidTr="00C22DB6">
        <w:tc>
          <w:tcPr>
            <w:tcW w:w="9062" w:type="dxa"/>
            <w:gridSpan w:val="3"/>
          </w:tcPr>
          <w:p w14:paraId="772BCA99" w14:textId="77777777"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14:paraId="13196255" w14:textId="77777777" w:rsidTr="00C22DB6">
        <w:tc>
          <w:tcPr>
            <w:tcW w:w="9062" w:type="dxa"/>
            <w:gridSpan w:val="3"/>
          </w:tcPr>
          <w:p w14:paraId="67BE85A1" w14:textId="77777777"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14:paraId="4CABE08F" w14:textId="77777777" w:rsidTr="00E9269C">
        <w:tc>
          <w:tcPr>
            <w:tcW w:w="704" w:type="dxa"/>
          </w:tcPr>
          <w:p w14:paraId="4FDE1F7C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14:paraId="176AB243" w14:textId="77777777"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7345827D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E9269C">
              <w:rPr>
                <w:b/>
                <w:sz w:val="18"/>
                <w:szCs w:val="18"/>
              </w:rPr>
              <w:t xml:space="preserve">vypĺňa sa </w:t>
            </w:r>
            <w:r w:rsidR="00FD3D01" w:rsidRPr="00E9269C">
              <w:rPr>
                <w:b/>
                <w:sz w:val="18"/>
                <w:szCs w:val="18"/>
              </w:rPr>
              <w:t>v</w:t>
            </w:r>
            <w:r w:rsidR="003E0CBA" w:rsidRPr="00E9269C">
              <w:rPr>
                <w:b/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</w:t>
            </w:r>
            <w:r w:rsidR="003E0CBA" w:rsidRPr="007A3FFB">
              <w:rPr>
                <w:sz w:val="18"/>
                <w:szCs w:val="18"/>
              </w:rPr>
              <w:t xml:space="preserve"> (napr. fakulta univerzity, odštepný závod bez právnej subjektivity a pod.)</w:t>
            </w:r>
          </w:p>
        </w:tc>
      </w:tr>
      <w:tr w:rsidR="000B12C1" w:rsidRPr="0075785C" w14:paraId="62BBF855" w14:textId="77777777" w:rsidTr="00280976">
        <w:tc>
          <w:tcPr>
            <w:tcW w:w="704" w:type="dxa"/>
          </w:tcPr>
          <w:p w14:paraId="78D29E32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14:paraId="430BD29C" w14:textId="77777777"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379B7A9F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14:paraId="0CF556A3" w14:textId="77777777" w:rsidTr="00280976">
        <w:tc>
          <w:tcPr>
            <w:tcW w:w="704" w:type="dxa"/>
          </w:tcPr>
          <w:p w14:paraId="6032B529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14:paraId="145CCF66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478D25F1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6D4761F5" w14:textId="77777777" w:rsidTr="00E9269C">
        <w:tc>
          <w:tcPr>
            <w:tcW w:w="704" w:type="dxa"/>
          </w:tcPr>
          <w:p w14:paraId="3B0954A7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14:paraId="70014F4D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7D4C257F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756C9EB0" w14:textId="77777777" w:rsidTr="00E9269C">
        <w:tc>
          <w:tcPr>
            <w:tcW w:w="704" w:type="dxa"/>
          </w:tcPr>
          <w:p w14:paraId="6685F8B3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14:paraId="3CA2DF3E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4F5B1CCC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14:paraId="16547BD4" w14:textId="77777777" w:rsidTr="00C22DB6">
        <w:tc>
          <w:tcPr>
            <w:tcW w:w="9062" w:type="dxa"/>
            <w:gridSpan w:val="3"/>
          </w:tcPr>
          <w:p w14:paraId="6310CB4F" w14:textId="77777777"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14:paraId="438AD84B" w14:textId="77777777" w:rsidTr="00C22DB6">
        <w:tc>
          <w:tcPr>
            <w:tcW w:w="9062" w:type="dxa"/>
            <w:gridSpan w:val="3"/>
          </w:tcPr>
          <w:p w14:paraId="421F3D98" w14:textId="77777777"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14:paraId="38AF260E" w14:textId="77777777" w:rsidTr="00280976">
        <w:tc>
          <w:tcPr>
            <w:tcW w:w="704" w:type="dxa"/>
          </w:tcPr>
          <w:p w14:paraId="40989A8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14:paraId="396DDCE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46BF6C6B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27FA0D72" w14:textId="77777777" w:rsidTr="00E9269C">
        <w:tc>
          <w:tcPr>
            <w:tcW w:w="704" w:type="dxa"/>
          </w:tcPr>
          <w:p w14:paraId="3253B11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14:paraId="4FBE910E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5CCFB906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60EC9D12" w14:textId="77777777" w:rsidTr="00E9269C">
        <w:tc>
          <w:tcPr>
            <w:tcW w:w="704" w:type="dxa"/>
          </w:tcPr>
          <w:p w14:paraId="3EE2A85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14:paraId="18607729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47C80ECD" w14:textId="77777777"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14:paraId="49069688" w14:textId="77777777" w:rsidTr="00280976">
        <w:tc>
          <w:tcPr>
            <w:tcW w:w="704" w:type="dxa"/>
          </w:tcPr>
          <w:p w14:paraId="7052AA2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14:paraId="2E55B81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14:paraId="298406D3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14:paraId="46ABBBF9" w14:textId="77777777" w:rsidTr="00280976">
        <w:tc>
          <w:tcPr>
            <w:tcW w:w="704" w:type="dxa"/>
          </w:tcPr>
          <w:p w14:paraId="1CC9BCFF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14:paraId="02643119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14:paraId="58BC30DF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4ABAC4FA" w14:textId="77777777" w:rsidTr="00280976">
        <w:tc>
          <w:tcPr>
            <w:tcW w:w="704" w:type="dxa"/>
          </w:tcPr>
          <w:p w14:paraId="45570B9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14:paraId="376441F3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14:paraId="1C42D38F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14:paraId="42205C7C" w14:textId="77777777" w:rsidTr="00C22DB6">
        <w:tc>
          <w:tcPr>
            <w:tcW w:w="9062" w:type="dxa"/>
            <w:gridSpan w:val="3"/>
          </w:tcPr>
          <w:p w14:paraId="7A239537" w14:textId="77777777"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14:paraId="1D21B3BB" w14:textId="77777777" w:rsidTr="00265DCA">
        <w:tc>
          <w:tcPr>
            <w:tcW w:w="704" w:type="dxa"/>
          </w:tcPr>
          <w:p w14:paraId="6E88E47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14:paraId="14B1F796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A73F243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14:paraId="0BD92B00" w14:textId="77777777" w:rsidTr="00265DCA">
        <w:tc>
          <w:tcPr>
            <w:tcW w:w="704" w:type="dxa"/>
          </w:tcPr>
          <w:p w14:paraId="30F8DA0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14:paraId="55D16196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5C999AEC" w14:textId="77777777"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14:paraId="6E2960B8" w14:textId="77777777" w:rsidTr="00280976">
        <w:tc>
          <w:tcPr>
            <w:tcW w:w="704" w:type="dxa"/>
          </w:tcPr>
          <w:p w14:paraId="25535B9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14:paraId="09EE9438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Kód </w:t>
            </w:r>
            <w:proofErr w:type="spellStart"/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5239" w:type="dxa"/>
          </w:tcPr>
          <w:p w14:paraId="20B8D753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1AF869ED" w14:textId="77777777" w:rsidTr="00265DCA">
        <w:tc>
          <w:tcPr>
            <w:tcW w:w="704" w:type="dxa"/>
          </w:tcPr>
          <w:p w14:paraId="44705D5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14:paraId="25B8CA9D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3D41A8E0" w14:textId="77777777"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14:paraId="0FFD2DD9" w14:textId="77777777" w:rsidTr="00265DCA">
        <w:tc>
          <w:tcPr>
            <w:tcW w:w="704" w:type="dxa"/>
          </w:tcPr>
          <w:p w14:paraId="470466B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14:paraId="0EE4539E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68689A87" w14:textId="77777777"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 xml:space="preserve">vedie SK NACE súvisiace </w:t>
            </w:r>
            <w:r w:rsidR="001B790C" w:rsidRPr="007A3FFB">
              <w:rPr>
                <w:sz w:val="18"/>
                <w:szCs w:val="18"/>
              </w:rPr>
              <w:lastRenderedPageBreak/>
              <w:t>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14:paraId="6FA432F4" w14:textId="77777777" w:rsidTr="00265DCA">
        <w:tc>
          <w:tcPr>
            <w:tcW w:w="704" w:type="dxa"/>
          </w:tcPr>
          <w:p w14:paraId="7ED49A8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14:paraId="3D38E577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4AC7D787" w14:textId="6AAE5429"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  <w:r w:rsidR="00265DCA" w:rsidRPr="00F508C8">
              <w:rPr>
                <w:b/>
                <w:sz w:val="18"/>
                <w:szCs w:val="18"/>
                <w:highlight w:val="lightGray"/>
              </w:rPr>
              <w:t xml:space="preserve">Vo vyzvaní OP </w:t>
            </w:r>
            <w:r w:rsidR="00265DCA" w:rsidRPr="00586417">
              <w:rPr>
                <w:b/>
                <w:sz w:val="18"/>
                <w:szCs w:val="18"/>
                <w:highlight w:val="lightGray"/>
              </w:rPr>
              <w:t>TP nie je štátna pomoc uplatňovaná, z uvedeného dôvodu žiadateľ pole nevypĺňa.</w:t>
            </w:r>
          </w:p>
        </w:tc>
      </w:tr>
      <w:tr w:rsidR="003E0CBA" w:rsidRPr="0075785C" w14:paraId="54CF5F9A" w14:textId="77777777" w:rsidTr="00265DCA">
        <w:tc>
          <w:tcPr>
            <w:tcW w:w="704" w:type="dxa"/>
          </w:tcPr>
          <w:p w14:paraId="09439D7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14:paraId="01FCF4EA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604C7332" w14:textId="77777777"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14:paraId="6FEC3C3A" w14:textId="6D29FF2B" w:rsidR="003E0CBA" w:rsidRPr="00AD41AC" w:rsidRDefault="00265DCA" w:rsidP="00406B2E">
            <w:pPr>
              <w:rPr>
                <w:b/>
                <w:sz w:val="18"/>
                <w:szCs w:val="18"/>
              </w:rPr>
            </w:pPr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 xml:space="preserve">Žiadateľ skontroluje, či je vzhľadom k miestu realizácie projektu jeho </w:t>
            </w:r>
            <w:proofErr w:type="spellStart"/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>ŽoNFP</w:t>
            </w:r>
            <w:proofErr w:type="spellEnd"/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 xml:space="preserve"> zatriedená do správnej kategórie regiónov.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14:paraId="775FE8EC" w14:textId="77777777" w:rsidTr="00265DCA">
        <w:tc>
          <w:tcPr>
            <w:tcW w:w="704" w:type="dxa"/>
          </w:tcPr>
          <w:p w14:paraId="32936B6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14:paraId="5C8BAA00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7505B78F" w14:textId="5E34AB74"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  <w:r w:rsidR="00265DCA" w:rsidRPr="00C2086F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265DCA" w:rsidRPr="00C2086F">
              <w:rPr>
                <w:b/>
                <w:sz w:val="18"/>
                <w:szCs w:val="18"/>
                <w:highlight w:val="lightGray"/>
              </w:rPr>
              <w:t>Pri projektoch OP TP nie je relevancia k RIUS- žiadateľ uvádza výrok „nie“.</w:t>
            </w:r>
          </w:p>
        </w:tc>
      </w:tr>
      <w:tr w:rsidR="003E0CBA" w:rsidRPr="0075785C" w14:paraId="67343C52" w14:textId="77777777" w:rsidTr="00280976">
        <w:tc>
          <w:tcPr>
            <w:tcW w:w="704" w:type="dxa"/>
          </w:tcPr>
          <w:p w14:paraId="3577AF3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14:paraId="4B8A29E6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14:paraId="0E7630A1" w14:textId="190518EC" w:rsidR="003E0CBA" w:rsidRPr="007A3FFB" w:rsidRDefault="00265DCA" w:rsidP="003E0CBA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Vypĺňa žiadateľ - áno/nie</w:t>
            </w:r>
            <w:r w:rsidRPr="00C2086F">
              <w:rPr>
                <w:b/>
                <w:sz w:val="18"/>
                <w:szCs w:val="18"/>
                <w:highlight w:val="lightGray"/>
              </w:rPr>
              <w:t xml:space="preserve"> . Pri projektoch OP TP uvádza žiadateľ výrok „nie“.</w:t>
            </w:r>
          </w:p>
        </w:tc>
      </w:tr>
      <w:tr w:rsidR="003E0CBA" w:rsidRPr="0075785C" w14:paraId="67A25CB6" w14:textId="77777777" w:rsidTr="00280976">
        <w:tc>
          <w:tcPr>
            <w:tcW w:w="704" w:type="dxa"/>
          </w:tcPr>
          <w:p w14:paraId="59FAF998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14:paraId="0C4613F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14:paraId="777892BD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14:paraId="30D1DD24" w14:textId="77777777" w:rsidTr="00280976">
        <w:tc>
          <w:tcPr>
            <w:tcW w:w="704" w:type="dxa"/>
          </w:tcPr>
          <w:p w14:paraId="5ACB9C4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14:paraId="5037AB7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14:paraId="02BA7D68" w14:textId="77777777"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14:paraId="4769AB97" w14:textId="77777777"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14:paraId="3BE88B29" w14:textId="77777777"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14:paraId="632F836D" w14:textId="77777777" w:rsidR="003E0CBA" w:rsidRPr="00265DCA" w:rsidRDefault="00BE7F24" w:rsidP="00BB30E0">
            <w:pPr>
              <w:rPr>
                <w:b/>
                <w:i/>
                <w:sz w:val="18"/>
                <w:szCs w:val="18"/>
              </w:rPr>
            </w:pPr>
            <w:r w:rsidRPr="00265DCA">
              <w:rPr>
                <w:b/>
                <w:i/>
                <w:sz w:val="18"/>
                <w:szCs w:val="18"/>
              </w:rPr>
              <w:t>Projekt je v súlade s</w:t>
            </w:r>
            <w:r w:rsidR="00BB30E0" w:rsidRPr="00265DCA">
              <w:rPr>
                <w:b/>
                <w:i/>
                <w:sz w:val="18"/>
                <w:szCs w:val="18"/>
              </w:rPr>
              <w:t> </w:t>
            </w:r>
            <w:r w:rsidRPr="00265DCA">
              <w:rPr>
                <w:b/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14:paraId="40CD48F1" w14:textId="77777777" w:rsidTr="00280976">
        <w:tc>
          <w:tcPr>
            <w:tcW w:w="704" w:type="dxa"/>
          </w:tcPr>
          <w:p w14:paraId="7E1D812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14:paraId="4CF15FA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14:paraId="62F08939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14:paraId="044B0D9C" w14:textId="77777777" w:rsidTr="00265DCA">
        <w:tc>
          <w:tcPr>
            <w:tcW w:w="704" w:type="dxa"/>
          </w:tcPr>
          <w:p w14:paraId="1E741B5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14:paraId="6749D7F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16EFB04C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14:paraId="0FD822C4" w14:textId="77777777" w:rsidTr="00265DCA">
        <w:tc>
          <w:tcPr>
            <w:tcW w:w="704" w:type="dxa"/>
          </w:tcPr>
          <w:p w14:paraId="4E55BD6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14:paraId="4A5057A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073ED0AD" w14:textId="77777777"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2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</w:t>
            </w:r>
            <w:proofErr w:type="spellStart"/>
            <w:r w:rsidR="00BE7F24" w:rsidRPr="003E40E3">
              <w:rPr>
                <w:sz w:val="18"/>
                <w:szCs w:val="18"/>
              </w:rPr>
              <w:t>ŽoNFP</w:t>
            </w:r>
            <w:proofErr w:type="spellEnd"/>
            <w:r w:rsidR="00BE7F24" w:rsidRPr="003E40E3">
              <w:rPr>
                <w:sz w:val="18"/>
                <w:szCs w:val="18"/>
              </w:rPr>
              <w:t xml:space="preserve">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14:paraId="1763E6D6" w14:textId="77777777" w:rsidTr="00C22DB6">
        <w:tc>
          <w:tcPr>
            <w:tcW w:w="9062" w:type="dxa"/>
            <w:gridSpan w:val="3"/>
          </w:tcPr>
          <w:p w14:paraId="71BA693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14:paraId="18AC1423" w14:textId="77777777" w:rsidTr="00265DCA">
        <w:tc>
          <w:tcPr>
            <w:tcW w:w="704" w:type="dxa"/>
          </w:tcPr>
          <w:p w14:paraId="6E9B508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14:paraId="576CE1AC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071A57EF" w14:textId="77777777"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14:paraId="71F47DA7" w14:textId="77777777" w:rsidTr="00265DCA">
        <w:tc>
          <w:tcPr>
            <w:tcW w:w="704" w:type="dxa"/>
          </w:tcPr>
          <w:p w14:paraId="1C8D51E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14:paraId="748C579F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470A51E4" w14:textId="4A2021E2"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  <w:r w:rsidR="00265DCA">
              <w:rPr>
                <w:sz w:val="18"/>
                <w:szCs w:val="18"/>
              </w:rPr>
              <w:t xml:space="preserve"> 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>(žiadateľ vyberie z </w:t>
            </w:r>
            <w:r w:rsidR="00265DCA">
              <w:rPr>
                <w:b/>
                <w:sz w:val="18"/>
                <w:szCs w:val="18"/>
                <w:highlight w:val="lightGray"/>
              </w:rPr>
              <w:t>oblastí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 xml:space="preserve"> 121,</w:t>
            </w:r>
            <w:r w:rsidR="00265DCA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>122</w:t>
            </w:r>
            <w:r w:rsidR="00265DCA">
              <w:rPr>
                <w:b/>
                <w:sz w:val="18"/>
                <w:szCs w:val="18"/>
                <w:highlight w:val="lightGray"/>
              </w:rPr>
              <w:t xml:space="preserve"> alebo 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>123)</w:t>
            </w:r>
          </w:p>
        </w:tc>
      </w:tr>
      <w:tr w:rsidR="003E0CBA" w:rsidRPr="0075785C" w14:paraId="16945720" w14:textId="77777777" w:rsidTr="00265DCA">
        <w:tc>
          <w:tcPr>
            <w:tcW w:w="704" w:type="dxa"/>
          </w:tcPr>
          <w:p w14:paraId="4B856A1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14:paraId="584439CA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4C69EC20" w14:textId="36B2EA0B"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>napr. verejná správa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14:paraId="425AA8EE" w14:textId="77777777" w:rsidTr="00265DCA">
        <w:tc>
          <w:tcPr>
            <w:tcW w:w="704" w:type="dxa"/>
          </w:tcPr>
          <w:p w14:paraId="53DF35C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14:paraId="351DD966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5529DEF1" w14:textId="608B7328"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  <w:r w:rsidR="00265DCA" w:rsidRPr="00C2086F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265DCA" w:rsidRPr="00C2086F">
              <w:rPr>
                <w:b/>
                <w:sz w:val="18"/>
                <w:szCs w:val="18"/>
                <w:highlight w:val="lightGray"/>
              </w:rPr>
              <w:t>Žiadateľ v</w:t>
            </w:r>
            <w:r w:rsidR="00265DCA"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 xml:space="preserve">yberie </w:t>
            </w:r>
            <w:r w:rsidR="00265DCA">
              <w:rPr>
                <w:rFonts w:cstheme="minorHAnsi"/>
                <w:b/>
                <w:sz w:val="18"/>
                <w:szCs w:val="18"/>
                <w:highlight w:val="lightGray"/>
              </w:rPr>
              <w:t>výrok „Neuplatňuje sa“</w:t>
            </w:r>
          </w:p>
        </w:tc>
      </w:tr>
      <w:tr w:rsidR="003E0CBA" w:rsidRPr="0075785C" w14:paraId="7CE39829" w14:textId="77777777" w:rsidTr="00265DCA">
        <w:tc>
          <w:tcPr>
            <w:tcW w:w="704" w:type="dxa"/>
          </w:tcPr>
          <w:p w14:paraId="2B0F831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14:paraId="0D24A78E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523CADC7" w14:textId="77777777"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 xml:space="preserve">. V prípade financovania prostredníctvom nenávratného finančného príspevku </w:t>
            </w:r>
            <w:r w:rsidR="00406B2E" w:rsidRPr="00265DCA">
              <w:rPr>
                <w:b/>
                <w:sz w:val="18"/>
                <w:szCs w:val="18"/>
              </w:rPr>
              <w:t>vyberie žiadateľ:  „01 – Nenávratný grant“</w:t>
            </w:r>
          </w:p>
        </w:tc>
      </w:tr>
      <w:tr w:rsidR="003E0CBA" w14:paraId="45FD3ECC" w14:textId="77777777" w:rsidTr="00C22DB6">
        <w:tc>
          <w:tcPr>
            <w:tcW w:w="9062" w:type="dxa"/>
            <w:gridSpan w:val="3"/>
          </w:tcPr>
          <w:p w14:paraId="42515A2D" w14:textId="77777777"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14:paraId="197A5D2F" w14:textId="77777777" w:rsidTr="00C22DB6">
        <w:tc>
          <w:tcPr>
            <w:tcW w:w="9062" w:type="dxa"/>
            <w:gridSpan w:val="3"/>
          </w:tcPr>
          <w:p w14:paraId="1F5EF8C5" w14:textId="77777777"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 xml:space="preserve"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</w:t>
            </w:r>
            <w:r w:rsidRPr="003E40E3">
              <w:rPr>
                <w:sz w:val="18"/>
                <w:szCs w:val="18"/>
              </w:rPr>
              <w:lastRenderedPageBreak/>
              <w:t>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14:paraId="04742F76" w14:textId="77777777" w:rsidTr="00265DCA">
        <w:tc>
          <w:tcPr>
            <w:tcW w:w="704" w:type="dxa"/>
          </w:tcPr>
          <w:p w14:paraId="06558FB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14:paraId="1B774FC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4B3D29AA" w14:textId="77777777"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14F84F77" w14:textId="77777777" w:rsidTr="00265DCA">
        <w:tc>
          <w:tcPr>
            <w:tcW w:w="704" w:type="dxa"/>
          </w:tcPr>
          <w:p w14:paraId="784D670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14:paraId="4C767B5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7866A5EC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31CDD4A0" w14:textId="77777777" w:rsidTr="00265DCA">
        <w:tc>
          <w:tcPr>
            <w:tcW w:w="704" w:type="dxa"/>
          </w:tcPr>
          <w:p w14:paraId="150D3E1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14:paraId="38145C4A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00254B7E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17B7F6CE" w14:textId="77777777" w:rsidTr="00265DCA">
        <w:tc>
          <w:tcPr>
            <w:tcW w:w="704" w:type="dxa"/>
          </w:tcPr>
          <w:p w14:paraId="4062CC4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14:paraId="294392F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2069D909" w14:textId="1A0B7694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265DCA">
              <w:rPr>
                <w:sz w:val="18"/>
                <w:szCs w:val="18"/>
              </w:rPr>
              <w:t xml:space="preserve"> </w:t>
            </w:r>
            <w:r w:rsidR="00265DCA">
              <w:rPr>
                <w:b/>
                <w:sz w:val="18"/>
                <w:szCs w:val="18"/>
                <w:highlight w:val="lightGray"/>
              </w:rPr>
              <w:t>(</w:t>
            </w:r>
            <w:r w:rsidR="00265DCA" w:rsidRPr="00C2086F">
              <w:rPr>
                <w:b/>
                <w:sz w:val="18"/>
                <w:szCs w:val="18"/>
                <w:highlight w:val="lightGray"/>
              </w:rPr>
              <w:t>Žiadateľ v</w:t>
            </w:r>
            <w:r w:rsidR="00265DCA"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>yberie všetky samosprávne kraje</w:t>
            </w:r>
            <w:r w:rsidR="00265DCA" w:rsidRPr="00C2086F">
              <w:rPr>
                <w:b/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14:paraId="3F33DB52" w14:textId="77777777" w:rsidTr="00265DCA">
        <w:tc>
          <w:tcPr>
            <w:tcW w:w="704" w:type="dxa"/>
          </w:tcPr>
          <w:p w14:paraId="0783E9B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14:paraId="6AAA0A1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1852E550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598822CF" w14:textId="77777777" w:rsidTr="00265DCA">
        <w:tc>
          <w:tcPr>
            <w:tcW w:w="704" w:type="dxa"/>
          </w:tcPr>
          <w:p w14:paraId="4371A78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14:paraId="7A352F4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65647277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3374625D" w14:textId="77777777" w:rsidTr="00265DCA">
        <w:tc>
          <w:tcPr>
            <w:tcW w:w="704" w:type="dxa"/>
          </w:tcPr>
          <w:p w14:paraId="56AC486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14:paraId="2A624BC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18028350" w14:textId="77777777"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14:paraId="3ACC99E3" w14:textId="77777777" w:rsidTr="00C22DB6">
        <w:tc>
          <w:tcPr>
            <w:tcW w:w="9062" w:type="dxa"/>
            <w:gridSpan w:val="3"/>
          </w:tcPr>
          <w:p w14:paraId="12EE5C82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14:paraId="5D5FAF15" w14:textId="44FF8EBE" w:rsidR="00DF1130" w:rsidRPr="00210923" w:rsidRDefault="00DF1130" w:rsidP="00DC717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</w:t>
            </w:r>
            <w:r w:rsidRPr="00265DCA">
              <w:rPr>
                <w:b/>
                <w:sz w:val="18"/>
                <w:szCs w:val="18"/>
              </w:rPr>
              <w:t>(</w:t>
            </w:r>
            <w:r w:rsidR="00A06AD4" w:rsidRPr="00265DCA">
              <w:rPr>
                <w:b/>
                <w:sz w:val="18"/>
                <w:szCs w:val="18"/>
              </w:rPr>
              <w:t>a</w:t>
            </w:r>
            <w:r w:rsidRPr="00265DCA">
              <w:rPr>
                <w:b/>
                <w:sz w:val="18"/>
                <w:szCs w:val="18"/>
              </w:rPr>
              <w:t xml:space="preserve">k toto kritérium oprávnenosti nie je definované </w:t>
            </w:r>
            <w:r w:rsidR="00A06AD4" w:rsidRPr="00265DCA">
              <w:rPr>
                <w:b/>
                <w:sz w:val="18"/>
                <w:szCs w:val="18"/>
              </w:rPr>
              <w:t>vo</w:t>
            </w:r>
            <w:r w:rsidRPr="00265DCA">
              <w:rPr>
                <w:b/>
                <w:sz w:val="18"/>
                <w:szCs w:val="18"/>
              </w:rPr>
              <w:t xml:space="preserve"> výzve</w:t>
            </w:r>
            <w:r w:rsidR="0097243D" w:rsidRPr="00265DCA">
              <w:rPr>
                <w:b/>
                <w:sz w:val="18"/>
                <w:szCs w:val="18"/>
              </w:rPr>
              <w:t>,</w:t>
            </w:r>
            <w:r w:rsidRPr="00265DCA">
              <w:rPr>
                <w:b/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</w:t>
            </w:r>
            <w:del w:id="2" w:author="Autor">
              <w:r w:rsidR="008746E8">
                <w:rPr>
                  <w:sz w:val="18"/>
                  <w:szCs w:val="18"/>
                </w:rPr>
                <w:delText>)</w:delText>
              </w:r>
              <w:r w:rsidR="00235639">
                <w:rPr>
                  <w:sz w:val="18"/>
                  <w:szCs w:val="18"/>
                </w:rPr>
                <w:delText>.</w:delText>
              </w:r>
            </w:del>
            <w:ins w:id="3" w:author="Autor">
              <w:r w:rsidR="008746E8">
                <w:rPr>
                  <w:sz w:val="18"/>
                  <w:szCs w:val="18"/>
                </w:rPr>
                <w:t>)</w:t>
              </w:r>
              <w:r w:rsidR="00235639">
                <w:rPr>
                  <w:sz w:val="18"/>
                  <w:szCs w:val="18"/>
                </w:rPr>
                <w:t>.</w:t>
              </w:r>
              <w:r w:rsidR="00DC717E">
                <w:rPr>
                  <w:sz w:val="18"/>
                  <w:szCs w:val="18"/>
                </w:rPr>
                <w:t xml:space="preserve">, čl. </w:t>
              </w:r>
              <w:r w:rsidR="00DC717E" w:rsidRPr="00DC717E">
                <w:rPr>
                  <w:sz w:val="18"/>
                  <w:szCs w:val="18"/>
                </w:rPr>
                <w:t>13 Nariadenia Európskeho parlamentu a</w:t>
              </w:r>
              <w:r w:rsidR="00DC717E">
                <w:rPr>
                  <w:sz w:val="18"/>
                  <w:szCs w:val="18"/>
                </w:rPr>
                <w:t xml:space="preserve"> Rady (EÚ) 1304/2013 (ESF) a </w:t>
              </w:r>
              <w:r w:rsidR="00DC717E" w:rsidRPr="00DC717E">
                <w:rPr>
                  <w:sz w:val="18"/>
                  <w:szCs w:val="18"/>
                </w:rPr>
                <w:t>čl</w:t>
              </w:r>
              <w:r w:rsidR="00DC717E">
                <w:rPr>
                  <w:sz w:val="18"/>
                  <w:szCs w:val="18"/>
                </w:rPr>
                <w:t>.</w:t>
              </w:r>
              <w:r w:rsidR="00DC717E" w:rsidRPr="00DC717E">
                <w:rPr>
                  <w:sz w:val="18"/>
                  <w:szCs w:val="18"/>
                </w:rPr>
                <w:t xml:space="preserve"> 20 Nariadenia Európskeho parlamentu a Rady  (EÚ) 1299/2013 (EÚS)</w:t>
              </w:r>
              <w:r w:rsidR="00DC717E">
                <w:rPr>
                  <w:sz w:val="18"/>
                  <w:szCs w:val="18"/>
                </w:rPr>
                <w:t>.</w:t>
              </w:r>
            </w:ins>
            <w:r w:rsidR="00265DCA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265DCA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</w:t>
            </w:r>
            <w:r w:rsidR="00265DCA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265DCA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265DCA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14:paraId="4B797432" w14:textId="77777777" w:rsidTr="00280976">
        <w:tc>
          <w:tcPr>
            <w:tcW w:w="704" w:type="dxa"/>
          </w:tcPr>
          <w:p w14:paraId="56386A7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14:paraId="4D591845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14:paraId="6E04DC04" w14:textId="77777777"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6A85A05B" w14:textId="77777777" w:rsidTr="00280976">
        <w:tc>
          <w:tcPr>
            <w:tcW w:w="704" w:type="dxa"/>
          </w:tcPr>
          <w:p w14:paraId="0D6B8DF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14:paraId="7232E4F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2587EC6C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2DD89D67" w14:textId="77777777" w:rsidTr="00280976">
        <w:tc>
          <w:tcPr>
            <w:tcW w:w="704" w:type="dxa"/>
          </w:tcPr>
          <w:p w14:paraId="2365BAF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14:paraId="10C1A15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14:paraId="6F58699D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7C8B34A3" w14:textId="77777777" w:rsidTr="00280976">
        <w:tc>
          <w:tcPr>
            <w:tcW w:w="704" w:type="dxa"/>
          </w:tcPr>
          <w:p w14:paraId="6A1B4B8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14:paraId="342CCB4A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14:paraId="357FA289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3A53E9A2" w14:textId="77777777" w:rsidTr="00280976">
        <w:tc>
          <w:tcPr>
            <w:tcW w:w="704" w:type="dxa"/>
          </w:tcPr>
          <w:p w14:paraId="036F4D6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14:paraId="5FF80E9A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14:paraId="4A5502A9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7A78267D" w14:textId="77777777" w:rsidTr="00280976">
        <w:tc>
          <w:tcPr>
            <w:tcW w:w="704" w:type="dxa"/>
          </w:tcPr>
          <w:p w14:paraId="4036B65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14:paraId="0DFDA37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14:paraId="5675A642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77F23E57" w14:textId="77777777" w:rsidTr="00280976">
        <w:tc>
          <w:tcPr>
            <w:tcW w:w="704" w:type="dxa"/>
          </w:tcPr>
          <w:p w14:paraId="6E69748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14:paraId="5EA9623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14:paraId="232906AF" w14:textId="77777777"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14:paraId="142435A9" w14:textId="77777777" w:rsidTr="00C22DB6">
        <w:tc>
          <w:tcPr>
            <w:tcW w:w="9062" w:type="dxa"/>
            <w:gridSpan w:val="3"/>
          </w:tcPr>
          <w:p w14:paraId="234E767C" w14:textId="77777777"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14:paraId="7C019CA1" w14:textId="77777777" w:rsidTr="00265DCA">
        <w:tc>
          <w:tcPr>
            <w:tcW w:w="704" w:type="dxa"/>
          </w:tcPr>
          <w:p w14:paraId="4C2B5A3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14:paraId="36314800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1BA3F52E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14:paraId="712B6202" w14:textId="77777777" w:rsidTr="00265DCA">
        <w:tc>
          <w:tcPr>
            <w:tcW w:w="704" w:type="dxa"/>
          </w:tcPr>
          <w:p w14:paraId="64E2D22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14:paraId="6CA54A88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1C2922DE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14:paraId="207C68D5" w14:textId="77777777" w:rsidTr="00265DCA">
        <w:tc>
          <w:tcPr>
            <w:tcW w:w="704" w:type="dxa"/>
          </w:tcPr>
          <w:p w14:paraId="285BCBE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14:paraId="64A958F8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4FC700F4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14:paraId="37CC3800" w14:textId="77777777" w:rsidTr="00265DCA">
        <w:tc>
          <w:tcPr>
            <w:tcW w:w="704" w:type="dxa"/>
          </w:tcPr>
          <w:p w14:paraId="5FCE853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14:paraId="10D8DCD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6A9D838A" w14:textId="42D5B0BA"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>situáciu po realizácii projektu a </w:t>
            </w:r>
            <w:del w:id="4" w:author="Autor">
              <w:r>
                <w:rPr>
                  <w:sz w:val="18"/>
                  <w:szCs w:val="18"/>
                </w:rPr>
                <w:delText>čakávané</w:delText>
              </w:r>
            </w:del>
            <w:ins w:id="5" w:author="Autor">
              <w:r w:rsidR="00485CBE">
                <w:rPr>
                  <w:sz w:val="18"/>
                  <w:szCs w:val="18"/>
                </w:rPr>
                <w:t>o</w:t>
              </w:r>
              <w:r>
                <w:rPr>
                  <w:sz w:val="18"/>
                  <w:szCs w:val="18"/>
                </w:rPr>
                <w:t>čakávané</w:t>
              </w:r>
            </w:ins>
            <w:r>
              <w:rPr>
                <w:sz w:val="18"/>
                <w:szCs w:val="18"/>
              </w:rPr>
              <w:t xml:space="preserve">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  <w:r w:rsidR="00265DCA" w:rsidRPr="00D910D3">
              <w:rPr>
                <w:rFonts w:cstheme="minorHAnsi"/>
                <w:b/>
                <w:sz w:val="18"/>
                <w:szCs w:val="18"/>
                <w:highlight w:val="lightGray"/>
              </w:rPr>
              <w:t xml:space="preserve"> </w:t>
            </w:r>
            <w:r w:rsidR="00265DCA" w:rsidRPr="00D910D3">
              <w:rPr>
                <w:rFonts w:cstheme="minorHAnsi"/>
                <w:b/>
                <w:sz w:val="18"/>
                <w:szCs w:val="18"/>
                <w:highlight w:val="lightGray"/>
              </w:rPr>
              <w:t>Udržateľnosť projektu sa v rámci OP TP neuplatňuje.</w:t>
            </w:r>
          </w:p>
        </w:tc>
      </w:tr>
      <w:tr w:rsidR="003E0CBA" w:rsidRPr="0075785C" w14:paraId="27E8C43B" w14:textId="77777777" w:rsidTr="00265DCA">
        <w:tc>
          <w:tcPr>
            <w:tcW w:w="704" w:type="dxa"/>
          </w:tcPr>
          <w:p w14:paraId="308D1CEF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14:paraId="309BDAD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6628022F" w14:textId="77777777"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</w:t>
            </w:r>
            <w:proofErr w:type="spellStart"/>
            <w:r>
              <w:rPr>
                <w:sz w:val="18"/>
                <w:szCs w:val="18"/>
              </w:rPr>
              <w:t>know-how</w:t>
            </w:r>
            <w:proofErr w:type="spellEnd"/>
            <w:r>
              <w:rPr>
                <w:sz w:val="18"/>
                <w:szCs w:val="18"/>
              </w:rPr>
              <w:t xml:space="preserve">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lastRenderedPageBreak/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14:paraId="37312B26" w14:textId="77777777" w:rsidTr="00C22DB6">
        <w:tc>
          <w:tcPr>
            <w:tcW w:w="9062" w:type="dxa"/>
            <w:gridSpan w:val="3"/>
          </w:tcPr>
          <w:p w14:paraId="27BCC847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14:paraId="105C1227" w14:textId="77777777"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14:paraId="5C8DD04E" w14:textId="77777777" w:rsidTr="00280976">
        <w:tc>
          <w:tcPr>
            <w:tcW w:w="704" w:type="dxa"/>
          </w:tcPr>
          <w:p w14:paraId="7451277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14:paraId="6865130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14:paraId="08987A05" w14:textId="5B53469B"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  <w:r w:rsidR="00265DCA">
              <w:rPr>
                <w:sz w:val="18"/>
                <w:szCs w:val="18"/>
              </w:rPr>
              <w:t>.</w:t>
            </w:r>
            <w:r w:rsidR="00265DCA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265DCA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265DCA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265DCA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265DCA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14:paraId="2830A1B1" w14:textId="77777777" w:rsidTr="00C22DB6">
        <w:tc>
          <w:tcPr>
            <w:tcW w:w="9062" w:type="dxa"/>
            <w:gridSpan w:val="3"/>
          </w:tcPr>
          <w:p w14:paraId="477D2CE8" w14:textId="77777777"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14:paraId="56DF5304" w14:textId="77777777" w:rsidTr="00280976">
        <w:tc>
          <w:tcPr>
            <w:tcW w:w="704" w:type="dxa"/>
          </w:tcPr>
          <w:p w14:paraId="6CB7BBDF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14:paraId="5FAF392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14:paraId="60311AD5" w14:textId="77777777"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14:paraId="71AEB547" w14:textId="77777777" w:rsidTr="00C22DB6">
        <w:tc>
          <w:tcPr>
            <w:tcW w:w="9062" w:type="dxa"/>
            <w:gridSpan w:val="3"/>
          </w:tcPr>
          <w:p w14:paraId="5080A109" w14:textId="77777777"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14:paraId="21EDCFE9" w14:textId="77777777" w:rsidTr="00280976">
        <w:tc>
          <w:tcPr>
            <w:tcW w:w="704" w:type="dxa"/>
          </w:tcPr>
          <w:p w14:paraId="566D4AE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14:paraId="39E00964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14:paraId="62D50A02" w14:textId="77777777"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14:paraId="7B59D63C" w14:textId="77777777" w:rsidTr="00280976">
        <w:tc>
          <w:tcPr>
            <w:tcW w:w="704" w:type="dxa"/>
          </w:tcPr>
          <w:p w14:paraId="3B4DE7A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14:paraId="36BD9D02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233D224E" w14:textId="77777777"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0C47FD8C" w14:textId="77777777" w:rsidTr="00C22DB6">
        <w:tc>
          <w:tcPr>
            <w:tcW w:w="9062" w:type="dxa"/>
            <w:gridSpan w:val="3"/>
          </w:tcPr>
          <w:p w14:paraId="407CBC13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14:paraId="3B4C43EA" w14:textId="77777777" w:rsidTr="00265DCA">
        <w:tc>
          <w:tcPr>
            <w:tcW w:w="704" w:type="dxa"/>
          </w:tcPr>
          <w:p w14:paraId="40D692C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14:paraId="02C937C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7C6EA210" w14:textId="77777777"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14:paraId="67061B79" w14:textId="77777777" w:rsidTr="00265DCA">
        <w:tc>
          <w:tcPr>
            <w:tcW w:w="704" w:type="dxa"/>
          </w:tcPr>
          <w:p w14:paraId="77D63B6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14:paraId="70B1BEA0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6DEAE2A7" w14:textId="77777777"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14:paraId="4D045B22" w14:textId="77777777" w:rsidTr="00265DCA">
        <w:tc>
          <w:tcPr>
            <w:tcW w:w="704" w:type="dxa"/>
          </w:tcPr>
          <w:p w14:paraId="7058E61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14:paraId="1D7F16B6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2F96F366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14:paraId="54E429F6" w14:textId="77777777" w:rsidTr="00265DCA">
        <w:tc>
          <w:tcPr>
            <w:tcW w:w="704" w:type="dxa"/>
          </w:tcPr>
          <w:p w14:paraId="3B29015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14:paraId="2F25463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44037D21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14:paraId="104C912F" w14:textId="77777777" w:rsidTr="00C22DB6">
        <w:tc>
          <w:tcPr>
            <w:tcW w:w="9062" w:type="dxa"/>
            <w:gridSpan w:val="3"/>
          </w:tcPr>
          <w:p w14:paraId="502AAD70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14:paraId="0C6B9A8E" w14:textId="77777777" w:rsidTr="00280976">
        <w:tc>
          <w:tcPr>
            <w:tcW w:w="704" w:type="dxa"/>
          </w:tcPr>
          <w:p w14:paraId="646A765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14:paraId="634ABF45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4598A7D6" w14:textId="0865EAFE"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  <w:r w:rsidR="00265DCA">
              <w:rPr>
                <w:sz w:val="18"/>
                <w:szCs w:val="18"/>
              </w:rPr>
              <w:t xml:space="preserve">. </w:t>
            </w:r>
            <w:r w:rsidR="00265DCA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265DCA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3E0CBA" w:rsidRPr="0075785C" w14:paraId="022CC7E7" w14:textId="77777777" w:rsidTr="00280976">
        <w:tc>
          <w:tcPr>
            <w:tcW w:w="704" w:type="dxa"/>
          </w:tcPr>
          <w:p w14:paraId="1714FCF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14:paraId="1B38B512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69872F41" w14:textId="7005B76C"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  <w:r w:rsidR="00265DCA">
              <w:rPr>
                <w:sz w:val="18"/>
                <w:szCs w:val="18"/>
              </w:rPr>
              <w:t xml:space="preserve">. </w:t>
            </w:r>
            <w:r w:rsidR="00265DCA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265DCA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3E0CBA" w:rsidRPr="0075785C" w14:paraId="783CDFB3" w14:textId="77777777" w:rsidTr="00280976">
        <w:tc>
          <w:tcPr>
            <w:tcW w:w="704" w:type="dxa"/>
          </w:tcPr>
          <w:p w14:paraId="0AFDA2F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14:paraId="3F6294FC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43FA668C" w14:textId="7C1EC0E7"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  <w:r w:rsidR="00265DCA">
              <w:rPr>
                <w:sz w:val="18"/>
                <w:szCs w:val="18"/>
              </w:rPr>
              <w:t xml:space="preserve">. </w:t>
            </w:r>
            <w:r w:rsidR="00265DCA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265DCA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3E0CBA" w14:paraId="7A1BB8B9" w14:textId="77777777" w:rsidTr="00C22DB6">
        <w:tc>
          <w:tcPr>
            <w:tcW w:w="9062" w:type="dxa"/>
            <w:gridSpan w:val="3"/>
          </w:tcPr>
          <w:p w14:paraId="525EC3DF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14:paraId="188D26F1" w14:textId="7D57DC20"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 w:rsidR="00265DCA">
              <w:rPr>
                <w:sz w:val="18"/>
                <w:szCs w:val="18"/>
              </w:rPr>
              <w:t xml:space="preserve"> . </w:t>
            </w:r>
            <w:r w:rsidR="00265DCA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</w:t>
            </w:r>
            <w:r w:rsidR="00265DCA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265DCA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265DCA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14:paraId="4A03EDDE" w14:textId="77777777" w:rsidTr="00280976">
        <w:tc>
          <w:tcPr>
            <w:tcW w:w="704" w:type="dxa"/>
          </w:tcPr>
          <w:p w14:paraId="148A94D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14:paraId="237D74F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14:paraId="1EFC2429" w14:textId="77777777"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14:paraId="499354A3" w14:textId="77777777" w:rsidTr="00280976">
        <w:tc>
          <w:tcPr>
            <w:tcW w:w="704" w:type="dxa"/>
          </w:tcPr>
          <w:p w14:paraId="13C9479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14:paraId="2BCC8C47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612E5582" w14:textId="77777777"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353C509D" w14:textId="77777777" w:rsidTr="00C22DB6">
        <w:tc>
          <w:tcPr>
            <w:tcW w:w="9062" w:type="dxa"/>
            <w:gridSpan w:val="3"/>
          </w:tcPr>
          <w:p w14:paraId="3422C71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14:paraId="43085EED" w14:textId="77777777" w:rsidTr="00280976">
        <w:tc>
          <w:tcPr>
            <w:tcW w:w="704" w:type="dxa"/>
          </w:tcPr>
          <w:p w14:paraId="65ED64A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14:paraId="5F3B8820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14:paraId="09E22093" w14:textId="77777777"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14:paraId="01447552" w14:textId="77777777" w:rsidTr="00280976">
        <w:tc>
          <w:tcPr>
            <w:tcW w:w="704" w:type="dxa"/>
          </w:tcPr>
          <w:p w14:paraId="332E746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14:paraId="18355AA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14:paraId="51E2B4F1" w14:textId="77777777"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14:paraId="1F83094D" w14:textId="77777777" w:rsidTr="00280976">
        <w:tc>
          <w:tcPr>
            <w:tcW w:w="704" w:type="dxa"/>
          </w:tcPr>
          <w:p w14:paraId="3A55704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96</w:t>
            </w:r>
          </w:p>
        </w:tc>
        <w:tc>
          <w:tcPr>
            <w:tcW w:w="3119" w:type="dxa"/>
          </w:tcPr>
          <w:p w14:paraId="7AC0408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3C79962D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14:paraId="023613E3" w14:textId="77777777" w:rsidTr="00280976">
        <w:tc>
          <w:tcPr>
            <w:tcW w:w="704" w:type="dxa"/>
          </w:tcPr>
          <w:p w14:paraId="0108975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14:paraId="41A3435E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2F5C47AA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14:paraId="3EBB61A4" w14:textId="77777777" w:rsidTr="00C22DB6">
        <w:tc>
          <w:tcPr>
            <w:tcW w:w="9062" w:type="dxa"/>
            <w:gridSpan w:val="3"/>
          </w:tcPr>
          <w:p w14:paraId="6FA597B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14:paraId="64AE7DA0" w14:textId="77777777" w:rsidTr="00280976">
        <w:tc>
          <w:tcPr>
            <w:tcW w:w="704" w:type="dxa"/>
          </w:tcPr>
          <w:p w14:paraId="359DA6A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14:paraId="7C0FE30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0884AB5B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14:paraId="1D873E66" w14:textId="77777777" w:rsidTr="00AD41AC">
        <w:tc>
          <w:tcPr>
            <w:tcW w:w="704" w:type="dxa"/>
          </w:tcPr>
          <w:p w14:paraId="15164C7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14:paraId="1380A6A3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4985652D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14:paraId="2DC039C0" w14:textId="77777777" w:rsidTr="00AD41AC">
        <w:tc>
          <w:tcPr>
            <w:tcW w:w="704" w:type="dxa"/>
          </w:tcPr>
          <w:p w14:paraId="68719AB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14:paraId="6949E34E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52A20C57" w14:textId="6B866859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del w:id="6" w:author="Autor">
              <w:r w:rsidR="00A51C4F">
                <w:rPr>
                  <w:sz w:val="18"/>
                  <w:szCs w:val="18"/>
                </w:rPr>
                <w:delText>Žiadate</w:delText>
              </w:r>
            </w:del>
            <w:ins w:id="7" w:author="Autor">
              <w:r w:rsidR="00A51C4F">
                <w:rPr>
                  <w:sz w:val="18"/>
                  <w:szCs w:val="18"/>
                </w:rPr>
                <w:t>Žiadate</w:t>
              </w:r>
              <w:r w:rsidR="00485CBE">
                <w:rPr>
                  <w:sz w:val="18"/>
                  <w:szCs w:val="18"/>
                </w:rPr>
                <w:t>ľ</w:t>
              </w:r>
            </w:ins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14:paraId="03C417B2" w14:textId="77777777" w:rsidTr="00C22DB6">
        <w:tc>
          <w:tcPr>
            <w:tcW w:w="9062" w:type="dxa"/>
            <w:gridSpan w:val="3"/>
          </w:tcPr>
          <w:p w14:paraId="427453EA" w14:textId="77777777"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14:paraId="7A0E8CA7" w14:textId="77777777" w:rsidTr="00C22DB6">
        <w:tc>
          <w:tcPr>
            <w:tcW w:w="9062" w:type="dxa"/>
            <w:gridSpan w:val="3"/>
          </w:tcPr>
          <w:p w14:paraId="14CDB96B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14:paraId="334F08BA" w14:textId="77777777"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14:paraId="2514B51A" w14:textId="77777777" w:rsidTr="00280976">
        <w:tc>
          <w:tcPr>
            <w:tcW w:w="704" w:type="dxa"/>
          </w:tcPr>
          <w:p w14:paraId="1B36CEA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14:paraId="20A239AE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14:paraId="0A8B825C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7C7FF99D" w14:textId="77777777" w:rsidTr="00265DCA">
        <w:tc>
          <w:tcPr>
            <w:tcW w:w="704" w:type="dxa"/>
          </w:tcPr>
          <w:p w14:paraId="26746A5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14:paraId="5B200815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76E2F939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53370A04" w14:textId="77777777" w:rsidTr="00265DCA">
        <w:tc>
          <w:tcPr>
            <w:tcW w:w="704" w:type="dxa"/>
          </w:tcPr>
          <w:p w14:paraId="5497EA4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14:paraId="6302A0F1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76E53BE0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vyberie relevantné projektové ukazovatele, ktoré majú byť realizáciou navrhovaných aktivít dosiahnuté a ktorými sa majú dosiahnuť ciele projektu popísané v časti 7. </w:t>
            </w:r>
            <w:r w:rsidRPr="00265DCA">
              <w:rPr>
                <w:b/>
                <w:sz w:val="18"/>
                <w:szCs w:val="18"/>
              </w:rPr>
              <w:t>Každá hlavná aktivita musí mať priradený minimálne jeden merateľný ukazovateľ.</w:t>
            </w:r>
            <w:r w:rsidRPr="003E40E3">
              <w:rPr>
                <w:sz w:val="18"/>
                <w:szCs w:val="18"/>
              </w:rPr>
              <w:t xml:space="preserve">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14:paraId="346DAFB0" w14:textId="77777777" w:rsidTr="00280976">
        <w:tc>
          <w:tcPr>
            <w:tcW w:w="704" w:type="dxa"/>
          </w:tcPr>
          <w:p w14:paraId="01882F3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14:paraId="6088432B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14:paraId="6685C1EE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0A7F605C" w14:textId="77777777" w:rsidTr="00265DCA">
        <w:tc>
          <w:tcPr>
            <w:tcW w:w="704" w:type="dxa"/>
          </w:tcPr>
          <w:p w14:paraId="6EF9BFD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14:paraId="7E407656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0A08B11D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628EA14F" w14:textId="77777777" w:rsidTr="00265DCA">
        <w:tc>
          <w:tcPr>
            <w:tcW w:w="704" w:type="dxa"/>
          </w:tcPr>
          <w:p w14:paraId="53A04D1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14:paraId="47BA3084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4CE40488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14:paraId="1DD73FA7" w14:textId="77777777" w:rsidTr="00280976">
        <w:tc>
          <w:tcPr>
            <w:tcW w:w="704" w:type="dxa"/>
          </w:tcPr>
          <w:p w14:paraId="14CF2D9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14:paraId="6B15B8AC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3B5A9A1E" w14:textId="77777777"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14:paraId="354DDB63" w14:textId="77777777" w:rsidTr="00280976">
        <w:tc>
          <w:tcPr>
            <w:tcW w:w="704" w:type="dxa"/>
          </w:tcPr>
          <w:p w14:paraId="65B19978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14:paraId="69598C73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2B6DFB49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22806336" w14:textId="77777777" w:rsidTr="00280976">
        <w:tc>
          <w:tcPr>
            <w:tcW w:w="704" w:type="dxa"/>
          </w:tcPr>
          <w:p w14:paraId="06E643D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14:paraId="4AC4CDD8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7B19A94A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14:paraId="059B785C" w14:textId="77777777" w:rsidTr="00280976">
        <w:tc>
          <w:tcPr>
            <w:tcW w:w="704" w:type="dxa"/>
          </w:tcPr>
          <w:p w14:paraId="326AD4A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14:paraId="476DC45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14:paraId="59113E9A" w14:textId="77777777"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14:paraId="09C7064F" w14:textId="77777777" w:rsidTr="009038C3">
        <w:tc>
          <w:tcPr>
            <w:tcW w:w="704" w:type="dxa"/>
          </w:tcPr>
          <w:p w14:paraId="38650FC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14:paraId="181C1606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0885A2E6" w14:textId="77777777"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14:paraId="0483EF82" w14:textId="77777777" w:rsidTr="009038C3">
        <w:tc>
          <w:tcPr>
            <w:tcW w:w="704" w:type="dxa"/>
          </w:tcPr>
          <w:p w14:paraId="3349B36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14:paraId="2D73704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40A7E834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14:paraId="7DE1C8A6" w14:textId="77777777" w:rsidTr="00C22DB6">
        <w:tc>
          <w:tcPr>
            <w:tcW w:w="9062" w:type="dxa"/>
            <w:gridSpan w:val="3"/>
          </w:tcPr>
          <w:p w14:paraId="5487EED2" w14:textId="77777777"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14:paraId="067A461E" w14:textId="77777777" w:rsidTr="00280976">
        <w:tc>
          <w:tcPr>
            <w:tcW w:w="704" w:type="dxa"/>
          </w:tcPr>
          <w:p w14:paraId="59DB8AC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14:paraId="5666F118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14:paraId="463BFD89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51FD81EB" w14:textId="77777777" w:rsidTr="00280976">
        <w:tc>
          <w:tcPr>
            <w:tcW w:w="704" w:type="dxa"/>
          </w:tcPr>
          <w:p w14:paraId="1BE09C1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14:paraId="12D17BE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14:paraId="098BC47C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4E5D74AA" w14:textId="77777777" w:rsidTr="00280976">
        <w:tc>
          <w:tcPr>
            <w:tcW w:w="704" w:type="dxa"/>
          </w:tcPr>
          <w:p w14:paraId="056DE90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14:paraId="64920836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5151E8D1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3E40A603" w14:textId="77777777" w:rsidTr="00280976">
        <w:tc>
          <w:tcPr>
            <w:tcW w:w="704" w:type="dxa"/>
          </w:tcPr>
          <w:p w14:paraId="7251765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14:paraId="3A351C74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14:paraId="229160F0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7862FB2B" w14:textId="77777777" w:rsidTr="00280976">
        <w:tc>
          <w:tcPr>
            <w:tcW w:w="704" w:type="dxa"/>
          </w:tcPr>
          <w:p w14:paraId="512D9E3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14:paraId="5E1BE871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14:paraId="6FB11AED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7F75776F" w14:textId="77777777" w:rsidTr="00280976">
        <w:tc>
          <w:tcPr>
            <w:tcW w:w="704" w:type="dxa"/>
          </w:tcPr>
          <w:p w14:paraId="084A913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14:paraId="2FB2AB4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14:paraId="74627027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341B75F5" w14:textId="77777777" w:rsidTr="00280976">
        <w:tc>
          <w:tcPr>
            <w:tcW w:w="704" w:type="dxa"/>
          </w:tcPr>
          <w:p w14:paraId="5873D37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14:paraId="6E85271E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14:paraId="053A9965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14:paraId="512B00E4" w14:textId="77777777" w:rsidTr="00C22DB6">
        <w:tc>
          <w:tcPr>
            <w:tcW w:w="9062" w:type="dxa"/>
            <w:gridSpan w:val="3"/>
          </w:tcPr>
          <w:p w14:paraId="1C890FAC" w14:textId="77777777"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11. Rozpočet projektu</w:t>
            </w:r>
          </w:p>
        </w:tc>
      </w:tr>
      <w:tr w:rsidR="003E0CBA" w14:paraId="702E3EF0" w14:textId="77777777" w:rsidTr="00C22DB6">
        <w:tc>
          <w:tcPr>
            <w:tcW w:w="9062" w:type="dxa"/>
            <w:gridSpan w:val="3"/>
          </w:tcPr>
          <w:p w14:paraId="79CE08A3" w14:textId="77777777"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14:paraId="727C6F72" w14:textId="77777777" w:rsidTr="00280976">
        <w:tc>
          <w:tcPr>
            <w:tcW w:w="704" w:type="dxa"/>
          </w:tcPr>
          <w:p w14:paraId="3931626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14:paraId="369965A2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35DCCB9F" w14:textId="77777777"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14:paraId="73BAE698" w14:textId="77777777" w:rsidTr="00280976">
        <w:tc>
          <w:tcPr>
            <w:tcW w:w="704" w:type="dxa"/>
          </w:tcPr>
          <w:p w14:paraId="2ACC5CB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14:paraId="7D0D3BA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7FB5924F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6E15866C" w14:textId="77777777" w:rsidTr="00280976">
        <w:tc>
          <w:tcPr>
            <w:tcW w:w="704" w:type="dxa"/>
          </w:tcPr>
          <w:p w14:paraId="642D45D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14:paraId="37DCFCE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33DE3149" w14:textId="77777777"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14:paraId="1501D4D2" w14:textId="77777777" w:rsidTr="00C22DB6">
        <w:tc>
          <w:tcPr>
            <w:tcW w:w="9062" w:type="dxa"/>
            <w:gridSpan w:val="3"/>
          </w:tcPr>
          <w:p w14:paraId="4AD2D35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14:paraId="41640453" w14:textId="77777777" w:rsidTr="00280976">
        <w:tc>
          <w:tcPr>
            <w:tcW w:w="704" w:type="dxa"/>
          </w:tcPr>
          <w:p w14:paraId="024E429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14:paraId="0F5CC36B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74C19452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14:paraId="02F106E0" w14:textId="77777777" w:rsidTr="00280976">
        <w:tc>
          <w:tcPr>
            <w:tcW w:w="704" w:type="dxa"/>
          </w:tcPr>
          <w:p w14:paraId="3506CBC7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14:paraId="60C47326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6B825B2F" w14:textId="77777777"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6BD8C742" w14:textId="77777777" w:rsidTr="00280976">
        <w:tc>
          <w:tcPr>
            <w:tcW w:w="704" w:type="dxa"/>
          </w:tcPr>
          <w:p w14:paraId="73A168F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14:paraId="124477F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14:paraId="67BA298C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14:paraId="54DC7E62" w14:textId="77777777" w:rsidTr="00280976">
        <w:tc>
          <w:tcPr>
            <w:tcW w:w="704" w:type="dxa"/>
          </w:tcPr>
          <w:p w14:paraId="7661224A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14:paraId="076D5FB5" w14:textId="77777777"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9FD48BF" w14:textId="77777777"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576B128A" w14:textId="77777777" w:rsidTr="00280976">
        <w:tc>
          <w:tcPr>
            <w:tcW w:w="704" w:type="dxa"/>
          </w:tcPr>
          <w:p w14:paraId="29E95BE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14:paraId="78769E40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79A20372" w14:textId="77777777"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14:paraId="512ED97B" w14:textId="77777777" w:rsidTr="009038C3">
        <w:tc>
          <w:tcPr>
            <w:tcW w:w="704" w:type="dxa"/>
          </w:tcPr>
          <w:p w14:paraId="41B32827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14:paraId="111828DA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66E3EE03" w14:textId="77777777"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68CDDE2D" w14:textId="77777777" w:rsidTr="009038C3">
        <w:tc>
          <w:tcPr>
            <w:tcW w:w="704" w:type="dxa"/>
          </w:tcPr>
          <w:p w14:paraId="0D5A2F3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14:paraId="57D1D0D4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7454748" w14:textId="77777777"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14:paraId="27CC6F12" w14:textId="77777777" w:rsidR="00F04B42" w:rsidRPr="009038C3" w:rsidRDefault="00F04B42" w:rsidP="003E0CBA">
            <w:pPr>
              <w:rPr>
                <w:b/>
                <w:sz w:val="18"/>
                <w:szCs w:val="18"/>
              </w:rPr>
            </w:pPr>
            <w:r w:rsidRPr="009038C3">
              <w:rPr>
                <w:b/>
                <w:sz w:val="18"/>
                <w:szCs w:val="18"/>
              </w:rPr>
              <w:t>Uvádzať "Podpoložky výdavku" je pre RO voliteľná</w:t>
            </w:r>
          </w:p>
        </w:tc>
      </w:tr>
      <w:tr w:rsidR="00F174B0" w:rsidRPr="0075785C" w14:paraId="4FDA3DFC" w14:textId="77777777" w:rsidTr="009038C3">
        <w:tc>
          <w:tcPr>
            <w:tcW w:w="704" w:type="dxa"/>
          </w:tcPr>
          <w:p w14:paraId="3CD15FFB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14:paraId="475BEEC9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2CE45D40" w14:textId="77777777" w:rsidR="00F174B0" w:rsidRPr="00E47F5C" w:rsidRDefault="00F174B0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14:paraId="6DE8D2AA" w14:textId="77777777" w:rsidTr="009038C3">
        <w:tc>
          <w:tcPr>
            <w:tcW w:w="704" w:type="dxa"/>
          </w:tcPr>
          <w:p w14:paraId="0288CF4E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14:paraId="5585A63F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0347A099" w14:textId="77777777"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667DA517" w14:textId="77777777" w:rsidTr="009038C3">
        <w:tc>
          <w:tcPr>
            <w:tcW w:w="704" w:type="dxa"/>
          </w:tcPr>
          <w:p w14:paraId="17E6AFB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14:paraId="07F07FF7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3069D0D7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56B418A3" w14:textId="77777777" w:rsidTr="009038C3">
        <w:tc>
          <w:tcPr>
            <w:tcW w:w="704" w:type="dxa"/>
          </w:tcPr>
          <w:p w14:paraId="7D334D2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14:paraId="3423BD4A" w14:textId="3BDA55AE"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5A219DEB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F174B0" w:rsidRPr="0075785C" w14:paraId="4677C41C" w14:textId="77777777" w:rsidTr="009038C3">
        <w:tc>
          <w:tcPr>
            <w:tcW w:w="704" w:type="dxa"/>
          </w:tcPr>
          <w:p w14:paraId="5621FE01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14:paraId="711A4F91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196B5A66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F174B0" w:rsidRPr="0075785C" w14:paraId="1937ADF3" w14:textId="77777777" w:rsidTr="009038C3">
        <w:tc>
          <w:tcPr>
            <w:tcW w:w="704" w:type="dxa"/>
          </w:tcPr>
          <w:p w14:paraId="7BAB43D4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14:paraId="74561E2A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26D01EBB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14:paraId="1763E802" w14:textId="77777777" w:rsidTr="009038C3">
        <w:tc>
          <w:tcPr>
            <w:tcW w:w="704" w:type="dxa"/>
          </w:tcPr>
          <w:p w14:paraId="0818F7BB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14:paraId="40E47A1B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182D27FE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14:paraId="5170A21C" w14:textId="77777777" w:rsidTr="009038C3">
        <w:tc>
          <w:tcPr>
            <w:tcW w:w="704" w:type="dxa"/>
          </w:tcPr>
          <w:p w14:paraId="6EC8590F" w14:textId="1E5E1A0B" w:rsidR="00F174B0" w:rsidRPr="0075785C" w:rsidRDefault="00F174B0" w:rsidP="003E0CBA">
            <w:pPr>
              <w:rPr>
                <w:sz w:val="20"/>
                <w:szCs w:val="20"/>
              </w:rPr>
            </w:pPr>
            <w:del w:id="8" w:author="Autor">
              <w:r>
                <w:rPr>
                  <w:sz w:val="20"/>
                  <w:szCs w:val="20"/>
                </w:rPr>
                <w:delText>129</w:delText>
              </w:r>
              <w:r w:rsidR="005A6DB8">
                <w:rPr>
                  <w:sz w:val="20"/>
                  <w:szCs w:val="20"/>
                </w:rPr>
                <w:delText>d</w:delText>
              </w:r>
            </w:del>
            <w:ins w:id="9" w:author="Autor">
              <w:r>
                <w:rPr>
                  <w:sz w:val="20"/>
                  <w:szCs w:val="20"/>
                </w:rPr>
                <w:t>12</w:t>
              </w:r>
              <w:r w:rsidR="00485CBE">
                <w:rPr>
                  <w:sz w:val="20"/>
                  <w:szCs w:val="20"/>
                </w:rPr>
                <w:t>8</w:t>
              </w:r>
              <w:r w:rsidR="005A6DB8">
                <w:rPr>
                  <w:sz w:val="20"/>
                  <w:szCs w:val="20"/>
                </w:rPr>
                <w:t>d</w:t>
              </w:r>
            </w:ins>
          </w:p>
        </w:tc>
        <w:tc>
          <w:tcPr>
            <w:tcW w:w="3119" w:type="dxa"/>
          </w:tcPr>
          <w:p w14:paraId="170D8778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7D12B32C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v prípade ak je vyplnené množstvo a jednotková cena, </w:t>
            </w:r>
            <w:r w:rsidRPr="009038C3">
              <w:rPr>
                <w:b/>
                <w:sz w:val="18"/>
                <w:szCs w:val="18"/>
              </w:rPr>
              <w:t>inak vypĺňa žiadateľ.</w:t>
            </w:r>
          </w:p>
        </w:tc>
      </w:tr>
      <w:tr w:rsidR="003E0CBA" w:rsidRPr="0075785C" w14:paraId="6E57DB09" w14:textId="77777777" w:rsidTr="00C22DB6">
        <w:tc>
          <w:tcPr>
            <w:tcW w:w="9062" w:type="dxa"/>
            <w:gridSpan w:val="3"/>
          </w:tcPr>
          <w:p w14:paraId="6907E13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14:paraId="5455C9A9" w14:textId="77777777" w:rsidTr="00280976">
        <w:tc>
          <w:tcPr>
            <w:tcW w:w="704" w:type="dxa"/>
          </w:tcPr>
          <w:p w14:paraId="3B7AE33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14:paraId="746C04C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6EFF5466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5E47D1" w:rsidRPr="0075785C" w14:paraId="30BAE43C" w14:textId="77777777" w:rsidTr="00280976">
        <w:trPr>
          <w:ins w:id="10" w:author="Autor"/>
        </w:trPr>
        <w:tc>
          <w:tcPr>
            <w:tcW w:w="704" w:type="dxa"/>
          </w:tcPr>
          <w:p w14:paraId="5F265319" w14:textId="7ACA81F7" w:rsidR="005E47D1" w:rsidRPr="0075785C" w:rsidRDefault="005E47D1" w:rsidP="003E0CBA">
            <w:pPr>
              <w:rPr>
                <w:ins w:id="11" w:author="Autor"/>
                <w:sz w:val="20"/>
                <w:szCs w:val="20"/>
              </w:rPr>
            </w:pPr>
            <w:ins w:id="12" w:author="Autor">
              <w:r>
                <w:rPr>
                  <w:sz w:val="20"/>
                  <w:szCs w:val="20"/>
                </w:rPr>
                <w:t>129a</w:t>
              </w:r>
            </w:ins>
          </w:p>
        </w:tc>
        <w:tc>
          <w:tcPr>
            <w:tcW w:w="3119" w:type="dxa"/>
          </w:tcPr>
          <w:p w14:paraId="5C4EBDD2" w14:textId="0F787C62" w:rsidR="005E47D1" w:rsidRDefault="005E47D1" w:rsidP="003E0CBA">
            <w:pPr>
              <w:widowControl w:val="0"/>
              <w:autoSpaceDE w:val="0"/>
              <w:autoSpaceDN w:val="0"/>
              <w:adjustRightInd w:val="0"/>
              <w:rPr>
                <w:ins w:id="13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14" w:author="Autor">
              <w:r w:rsidRPr="005E47D1"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Celková výška oprávnených výdavkov</w:t>
              </w:r>
            </w:ins>
          </w:p>
        </w:tc>
        <w:tc>
          <w:tcPr>
            <w:tcW w:w="5239" w:type="dxa"/>
          </w:tcPr>
          <w:p w14:paraId="53D51607" w14:textId="33576D16" w:rsidR="005E47D1" w:rsidRPr="002F393A" w:rsidRDefault="005E47D1" w:rsidP="00351D38">
            <w:pPr>
              <w:rPr>
                <w:ins w:id="15" w:author="Autor"/>
                <w:sz w:val="18"/>
                <w:szCs w:val="18"/>
              </w:rPr>
            </w:pPr>
            <w:ins w:id="16" w:author="Autor">
              <w:r w:rsidRPr="002F393A">
                <w:rPr>
                  <w:sz w:val="18"/>
                  <w:szCs w:val="18"/>
                </w:rPr>
                <w:t xml:space="preserve">Automaticky </w:t>
              </w:r>
              <w:r>
                <w:rPr>
                  <w:sz w:val="18"/>
                  <w:szCs w:val="18"/>
                </w:rPr>
                <w:t>vyplnené</w:t>
              </w:r>
            </w:ins>
          </w:p>
        </w:tc>
      </w:tr>
      <w:tr w:rsidR="003E0CBA" w:rsidRPr="0075785C" w14:paraId="3E601DD0" w14:textId="77777777" w:rsidTr="00280976">
        <w:tc>
          <w:tcPr>
            <w:tcW w:w="704" w:type="dxa"/>
          </w:tcPr>
          <w:p w14:paraId="7A2634E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14:paraId="26C974D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19932E33" w14:textId="77777777"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5E47D1" w:rsidRPr="0075785C" w14:paraId="73149ADA" w14:textId="77777777" w:rsidTr="00280976">
        <w:trPr>
          <w:ins w:id="17" w:author="Autor"/>
        </w:trPr>
        <w:tc>
          <w:tcPr>
            <w:tcW w:w="704" w:type="dxa"/>
          </w:tcPr>
          <w:p w14:paraId="5EA599D9" w14:textId="1DAC25A6" w:rsidR="005E47D1" w:rsidRPr="0075785C" w:rsidRDefault="005E47D1" w:rsidP="003E0CBA">
            <w:pPr>
              <w:rPr>
                <w:ins w:id="18" w:author="Autor"/>
                <w:sz w:val="20"/>
                <w:szCs w:val="20"/>
              </w:rPr>
            </w:pPr>
            <w:ins w:id="19" w:author="Autor">
              <w:r>
                <w:rPr>
                  <w:sz w:val="20"/>
                  <w:szCs w:val="20"/>
                </w:rPr>
                <w:t>130a</w:t>
              </w:r>
            </w:ins>
          </w:p>
        </w:tc>
        <w:tc>
          <w:tcPr>
            <w:tcW w:w="3119" w:type="dxa"/>
          </w:tcPr>
          <w:p w14:paraId="120C0848" w14:textId="1231C734" w:rsidR="005E47D1" w:rsidRDefault="005E47D1" w:rsidP="003E0CBA">
            <w:pPr>
              <w:widowControl w:val="0"/>
              <w:autoSpaceDE w:val="0"/>
              <w:autoSpaceDN w:val="0"/>
              <w:adjustRightInd w:val="0"/>
              <w:rPr>
                <w:ins w:id="20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21" w:author="Autor">
              <w:r w:rsidRPr="005E47D1"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Celková výška oprávnených výdavkov</w:t>
              </w:r>
            </w:ins>
          </w:p>
        </w:tc>
        <w:tc>
          <w:tcPr>
            <w:tcW w:w="5239" w:type="dxa"/>
          </w:tcPr>
          <w:p w14:paraId="72A65B97" w14:textId="3C00C307" w:rsidR="005E47D1" w:rsidRPr="00E47F5C" w:rsidRDefault="005E47D1" w:rsidP="003E0CBA">
            <w:pPr>
              <w:rPr>
                <w:ins w:id="22" w:author="Autor"/>
                <w:sz w:val="18"/>
                <w:szCs w:val="18"/>
              </w:rPr>
            </w:pPr>
            <w:ins w:id="23" w:author="Autor">
              <w:r w:rsidRPr="002F393A">
                <w:rPr>
                  <w:sz w:val="18"/>
                  <w:szCs w:val="18"/>
                </w:rPr>
                <w:t xml:space="preserve">Automaticky </w:t>
              </w:r>
              <w:r>
                <w:rPr>
                  <w:sz w:val="18"/>
                  <w:szCs w:val="18"/>
                </w:rPr>
                <w:t>vyplnené</w:t>
              </w:r>
            </w:ins>
          </w:p>
        </w:tc>
      </w:tr>
      <w:tr w:rsidR="003E0CBA" w:rsidRPr="0075785C" w14:paraId="1888CD31" w14:textId="77777777" w:rsidTr="00280976">
        <w:tc>
          <w:tcPr>
            <w:tcW w:w="704" w:type="dxa"/>
          </w:tcPr>
          <w:p w14:paraId="086492C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14:paraId="155E8F98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67B76467" w14:textId="77777777"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14:paraId="0193A760" w14:textId="54B4FCBD"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9038C3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9038C3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9038C3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14:paraId="2C8439A1" w14:textId="77777777" w:rsidTr="00280976">
        <w:tc>
          <w:tcPr>
            <w:tcW w:w="704" w:type="dxa"/>
          </w:tcPr>
          <w:p w14:paraId="533496E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14:paraId="238F34C4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47E80E95" w14:textId="3C2FBC3D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9038C3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9038C3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9038C3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14:paraId="57F47B3E" w14:textId="77777777" w:rsidTr="00280976">
        <w:tc>
          <w:tcPr>
            <w:tcW w:w="704" w:type="dxa"/>
          </w:tcPr>
          <w:p w14:paraId="67A3A49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14:paraId="0BEEEDAF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68211376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0DB6E34C" w14:textId="77777777" w:rsidTr="00280976">
        <w:tc>
          <w:tcPr>
            <w:tcW w:w="704" w:type="dxa"/>
          </w:tcPr>
          <w:p w14:paraId="5928F08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14:paraId="129F9627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14:paraId="0F50115D" w14:textId="77C881E5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9038C3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9038C3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9038C3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14:paraId="65D4FA1F" w14:textId="77777777" w:rsidTr="00280976">
        <w:tc>
          <w:tcPr>
            <w:tcW w:w="704" w:type="dxa"/>
          </w:tcPr>
          <w:p w14:paraId="3C3A8B2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14:paraId="2CF998B6" w14:textId="47B7535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7E643868" w14:textId="52DD375F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9038C3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9038C3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9038C3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14:paraId="017F976B" w14:textId="77777777" w:rsidTr="00280976">
        <w:tc>
          <w:tcPr>
            <w:tcW w:w="704" w:type="dxa"/>
          </w:tcPr>
          <w:p w14:paraId="368C595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14:paraId="414C55E4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2887EC43" w14:textId="62FF212F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9038C3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9038C3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9038C3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14:paraId="19EF6445" w14:textId="77777777" w:rsidTr="00280976">
        <w:tc>
          <w:tcPr>
            <w:tcW w:w="704" w:type="dxa"/>
          </w:tcPr>
          <w:p w14:paraId="16E0858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14:paraId="3E6EE1C9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3ED8B047" w14:textId="1EA9C93C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9038C3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9038C3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9038C3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14:paraId="1A9FD4D5" w14:textId="77777777" w:rsidTr="00280976">
        <w:tc>
          <w:tcPr>
            <w:tcW w:w="704" w:type="dxa"/>
          </w:tcPr>
          <w:p w14:paraId="0FE661B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14:paraId="143E86BD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3DC3C66B" w14:textId="12593A69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9038C3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9038C3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9038C3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14:paraId="18153E15" w14:textId="77777777" w:rsidTr="00280976">
        <w:tc>
          <w:tcPr>
            <w:tcW w:w="704" w:type="dxa"/>
          </w:tcPr>
          <w:p w14:paraId="00B4C0A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14:paraId="315089C3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79C1BA4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14:paraId="6D37E92D" w14:textId="77777777" w:rsidTr="00C22DB6">
        <w:tc>
          <w:tcPr>
            <w:tcW w:w="9062" w:type="dxa"/>
            <w:gridSpan w:val="3"/>
          </w:tcPr>
          <w:p w14:paraId="01FB718B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14:paraId="263F80AB" w14:textId="77777777" w:rsidR="0021792A" w:rsidRPr="000052F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21792A" w:rsidRPr="0075785C" w14:paraId="30678005" w14:textId="77777777" w:rsidTr="00280976">
        <w:tc>
          <w:tcPr>
            <w:tcW w:w="704" w:type="dxa"/>
          </w:tcPr>
          <w:p w14:paraId="14F9580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134</w:t>
            </w:r>
          </w:p>
        </w:tc>
        <w:tc>
          <w:tcPr>
            <w:tcW w:w="3119" w:type="dxa"/>
          </w:tcPr>
          <w:p w14:paraId="3CB23DE3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1CFCFC4B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21792A" w:rsidRPr="0075785C" w14:paraId="374494F8" w14:textId="77777777" w:rsidTr="00280976">
        <w:tc>
          <w:tcPr>
            <w:tcW w:w="704" w:type="dxa"/>
          </w:tcPr>
          <w:p w14:paraId="0DA7113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14:paraId="5D4B425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2B3BFC2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23A4CBE1" w14:textId="77777777" w:rsidTr="00280976">
        <w:tc>
          <w:tcPr>
            <w:tcW w:w="704" w:type="dxa"/>
          </w:tcPr>
          <w:p w14:paraId="5D13C82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14:paraId="5AF28D1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261C383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21792A" w:rsidRPr="0075785C" w14:paraId="7C2459FB" w14:textId="77777777" w:rsidTr="00C22DB6">
        <w:tc>
          <w:tcPr>
            <w:tcW w:w="9062" w:type="dxa"/>
            <w:gridSpan w:val="3"/>
          </w:tcPr>
          <w:p w14:paraId="042E37EE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21792A" w:rsidRPr="0075785C" w14:paraId="0C9541CE" w14:textId="77777777" w:rsidTr="00280976">
        <w:tc>
          <w:tcPr>
            <w:tcW w:w="704" w:type="dxa"/>
          </w:tcPr>
          <w:p w14:paraId="199CFF0D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14:paraId="36F15BC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14:paraId="645ADB2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7C75C487" w14:textId="77777777" w:rsidTr="00280976">
        <w:tc>
          <w:tcPr>
            <w:tcW w:w="704" w:type="dxa"/>
          </w:tcPr>
          <w:p w14:paraId="550A33E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14:paraId="037539D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4338FE04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531BF347" w14:textId="77777777" w:rsidTr="00280976">
        <w:tc>
          <w:tcPr>
            <w:tcW w:w="704" w:type="dxa"/>
          </w:tcPr>
          <w:p w14:paraId="4D01708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14:paraId="4B46735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14:paraId="68C4707A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4EF01A23" w14:textId="77777777" w:rsidTr="00280976">
        <w:tc>
          <w:tcPr>
            <w:tcW w:w="704" w:type="dxa"/>
          </w:tcPr>
          <w:p w14:paraId="7250C767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14:paraId="1FFEA7BE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775D81A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0BE88DC2" w14:textId="77777777" w:rsidTr="00280976">
        <w:tc>
          <w:tcPr>
            <w:tcW w:w="704" w:type="dxa"/>
          </w:tcPr>
          <w:p w14:paraId="6C278F7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14:paraId="44B8F2B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06447927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21792A" w:rsidRPr="0075785C" w14:paraId="4BFAF20E" w14:textId="77777777" w:rsidTr="00280976">
        <w:tc>
          <w:tcPr>
            <w:tcW w:w="704" w:type="dxa"/>
          </w:tcPr>
          <w:p w14:paraId="739314F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14:paraId="6C98C24A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3B627A4F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7A50B20D" w14:textId="77777777" w:rsidTr="00280976">
        <w:tc>
          <w:tcPr>
            <w:tcW w:w="704" w:type="dxa"/>
          </w:tcPr>
          <w:p w14:paraId="7524D64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14:paraId="213C6D4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26392BC3" w14:textId="64482F8A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9038C3">
              <w:rPr>
                <w:b/>
                <w:sz w:val="18"/>
                <w:szCs w:val="18"/>
                <w:highlight w:val="lightGray"/>
              </w:rPr>
              <w:t>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9038C3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14:paraId="5FDCFE7D" w14:textId="77777777" w:rsidTr="00280976">
        <w:tc>
          <w:tcPr>
            <w:tcW w:w="704" w:type="dxa"/>
          </w:tcPr>
          <w:p w14:paraId="04CB913D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14:paraId="108F9606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6F7B14E1" w14:textId="09990AD2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9038C3">
              <w:rPr>
                <w:b/>
                <w:sz w:val="18"/>
                <w:szCs w:val="18"/>
                <w:highlight w:val="lightGray"/>
              </w:rPr>
              <w:t>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9038C3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14:paraId="4064E033" w14:textId="77777777" w:rsidTr="00280976">
        <w:tc>
          <w:tcPr>
            <w:tcW w:w="704" w:type="dxa"/>
          </w:tcPr>
          <w:p w14:paraId="3C1BD9E7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14:paraId="13833A41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2C5E801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79C7C109" w14:textId="77777777" w:rsidTr="00280976">
        <w:tc>
          <w:tcPr>
            <w:tcW w:w="704" w:type="dxa"/>
          </w:tcPr>
          <w:p w14:paraId="78F9E94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14:paraId="26783AF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14:paraId="6D79EEB6" w14:textId="05985911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9038C3">
              <w:rPr>
                <w:b/>
                <w:sz w:val="18"/>
                <w:szCs w:val="18"/>
                <w:highlight w:val="lightGray"/>
              </w:rPr>
              <w:t>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9038C3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14:paraId="62E0F60E" w14:textId="77777777" w:rsidTr="00280976">
        <w:tc>
          <w:tcPr>
            <w:tcW w:w="704" w:type="dxa"/>
          </w:tcPr>
          <w:p w14:paraId="7F457F7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14:paraId="2837C230" w14:textId="5C2A0624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7E2169B3" w14:textId="787F1AC9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9038C3">
              <w:rPr>
                <w:b/>
                <w:sz w:val="18"/>
                <w:szCs w:val="18"/>
                <w:highlight w:val="lightGray"/>
              </w:rPr>
              <w:t>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9038C3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14:paraId="5124AE63" w14:textId="77777777" w:rsidTr="00280976">
        <w:tc>
          <w:tcPr>
            <w:tcW w:w="704" w:type="dxa"/>
          </w:tcPr>
          <w:p w14:paraId="6B4C650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14:paraId="6CCBC31C" w14:textId="77777777"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6008EACD" w14:textId="2BFCC461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9038C3">
              <w:rPr>
                <w:b/>
                <w:sz w:val="18"/>
                <w:szCs w:val="18"/>
                <w:highlight w:val="lightGray"/>
              </w:rPr>
              <w:t>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9038C3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14:paraId="4B82586C" w14:textId="77777777" w:rsidTr="00280976">
        <w:tc>
          <w:tcPr>
            <w:tcW w:w="704" w:type="dxa"/>
          </w:tcPr>
          <w:p w14:paraId="0742E5B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14:paraId="2C7401A3" w14:textId="77777777"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796FA7B9" w14:textId="369C5D5F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9038C3">
              <w:rPr>
                <w:b/>
                <w:sz w:val="18"/>
                <w:szCs w:val="18"/>
                <w:highlight w:val="lightGray"/>
              </w:rPr>
              <w:t>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9038C3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14:paraId="34943CA9" w14:textId="77777777" w:rsidTr="00280976">
        <w:tc>
          <w:tcPr>
            <w:tcW w:w="704" w:type="dxa"/>
          </w:tcPr>
          <w:p w14:paraId="6286F695" w14:textId="1B19C747" w:rsidR="0021792A" w:rsidRPr="0075785C" w:rsidRDefault="0021792A" w:rsidP="0021792A">
            <w:pPr>
              <w:rPr>
                <w:sz w:val="20"/>
                <w:szCs w:val="20"/>
              </w:rPr>
            </w:pPr>
            <w:del w:id="24" w:author="Autor">
              <w:r>
                <w:rPr>
                  <w:sz w:val="20"/>
                  <w:szCs w:val="20"/>
                </w:rPr>
                <w:delText>143c</w:delText>
              </w:r>
            </w:del>
            <w:ins w:id="25" w:author="Autor">
              <w:r>
                <w:rPr>
                  <w:sz w:val="20"/>
                  <w:szCs w:val="20"/>
                </w:rPr>
                <w:t>14</w:t>
              </w:r>
              <w:r w:rsidR="0034334C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>c</w:t>
              </w:r>
            </w:ins>
          </w:p>
        </w:tc>
        <w:tc>
          <w:tcPr>
            <w:tcW w:w="3119" w:type="dxa"/>
          </w:tcPr>
          <w:p w14:paraId="6EAE99AD" w14:textId="77777777"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3B4A8319" w14:textId="6599DA8D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9038C3">
              <w:rPr>
                <w:b/>
                <w:sz w:val="18"/>
                <w:szCs w:val="18"/>
                <w:highlight w:val="lightGray"/>
              </w:rPr>
              <w:t>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9038C3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14:paraId="26E6671A" w14:textId="77777777" w:rsidTr="00280976">
        <w:tc>
          <w:tcPr>
            <w:tcW w:w="704" w:type="dxa"/>
          </w:tcPr>
          <w:p w14:paraId="35E7EC6C" w14:textId="46FEB9DF" w:rsidR="0021792A" w:rsidRPr="0075785C" w:rsidRDefault="0021792A" w:rsidP="0021792A">
            <w:pPr>
              <w:rPr>
                <w:sz w:val="20"/>
                <w:szCs w:val="20"/>
              </w:rPr>
            </w:pPr>
            <w:del w:id="26" w:author="Autor">
              <w:r>
                <w:rPr>
                  <w:sz w:val="20"/>
                  <w:szCs w:val="20"/>
                </w:rPr>
                <w:delText>144d</w:delText>
              </w:r>
            </w:del>
            <w:ins w:id="27" w:author="Autor">
              <w:r>
                <w:rPr>
                  <w:sz w:val="20"/>
                  <w:szCs w:val="20"/>
                </w:rPr>
                <w:t>14</w:t>
              </w:r>
              <w:r w:rsidR="0034334C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>d</w:t>
              </w:r>
            </w:ins>
          </w:p>
        </w:tc>
        <w:tc>
          <w:tcPr>
            <w:tcW w:w="3119" w:type="dxa"/>
          </w:tcPr>
          <w:p w14:paraId="1D65BA96" w14:textId="77777777"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62B3CDA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:rsidRPr="0075785C" w14:paraId="669F108C" w14:textId="77777777" w:rsidTr="00C22DB6">
        <w:tc>
          <w:tcPr>
            <w:tcW w:w="9062" w:type="dxa"/>
            <w:gridSpan w:val="3"/>
          </w:tcPr>
          <w:p w14:paraId="700E1095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21792A" w:rsidRPr="0075785C" w14:paraId="4A7321B2" w14:textId="77777777" w:rsidTr="00280976">
        <w:tc>
          <w:tcPr>
            <w:tcW w:w="704" w:type="dxa"/>
          </w:tcPr>
          <w:p w14:paraId="7F4AC4C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14:paraId="726B815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214E0DC6" w14:textId="5A6231EE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9038C3">
              <w:rPr>
                <w:sz w:val="18"/>
                <w:szCs w:val="18"/>
              </w:rPr>
              <w:t xml:space="preserve">. </w:t>
            </w:r>
          </w:p>
        </w:tc>
      </w:tr>
      <w:tr w:rsidR="0021792A" w:rsidRPr="0075785C" w14:paraId="6E05655B" w14:textId="77777777" w:rsidTr="00280976">
        <w:tc>
          <w:tcPr>
            <w:tcW w:w="704" w:type="dxa"/>
          </w:tcPr>
          <w:p w14:paraId="3DE08F6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14:paraId="6AEAC8F8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4C2CCEC6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1AB9008C" w14:textId="77777777" w:rsidTr="00280976">
        <w:tc>
          <w:tcPr>
            <w:tcW w:w="704" w:type="dxa"/>
          </w:tcPr>
          <w:p w14:paraId="600E55A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14:paraId="20F9FDB5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3186C825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0BF119C1" w14:textId="77777777" w:rsidTr="00280976">
        <w:tc>
          <w:tcPr>
            <w:tcW w:w="704" w:type="dxa"/>
          </w:tcPr>
          <w:p w14:paraId="4656AAD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14:paraId="05E3D0FF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FD57B8A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07F84514" w14:textId="77777777" w:rsidTr="00280976">
        <w:tc>
          <w:tcPr>
            <w:tcW w:w="704" w:type="dxa"/>
          </w:tcPr>
          <w:p w14:paraId="3B75B29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14:paraId="2D503A05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79CEA762" w14:textId="437337BF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038C3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14:paraId="2077AA13" w14:textId="77777777" w:rsidTr="00280976">
        <w:tc>
          <w:tcPr>
            <w:tcW w:w="704" w:type="dxa"/>
          </w:tcPr>
          <w:p w14:paraId="5A7EC81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14:paraId="4CCEDA32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369580B6" w14:textId="2D9B38D9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038C3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14:paraId="334B0B9C" w14:textId="77777777" w:rsidTr="00280976">
        <w:tc>
          <w:tcPr>
            <w:tcW w:w="704" w:type="dxa"/>
          </w:tcPr>
          <w:p w14:paraId="29C45A3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14:paraId="6CC5DC79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7DA80EC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72546BC8" w14:textId="77777777" w:rsidTr="00280976">
        <w:tc>
          <w:tcPr>
            <w:tcW w:w="704" w:type="dxa"/>
          </w:tcPr>
          <w:p w14:paraId="61091F2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14:paraId="35FC55C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14:paraId="2C73D238" w14:textId="65F4F458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038C3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14:paraId="1DA9F71D" w14:textId="77777777" w:rsidTr="00280976">
        <w:tc>
          <w:tcPr>
            <w:tcW w:w="704" w:type="dxa"/>
          </w:tcPr>
          <w:p w14:paraId="2BB7D5C3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14:paraId="4690684A" w14:textId="36425EBA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2CFDBF8B" w14:textId="45378FCC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038C3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14:paraId="1AFF9CC3" w14:textId="77777777" w:rsidTr="00280976">
        <w:tc>
          <w:tcPr>
            <w:tcW w:w="704" w:type="dxa"/>
          </w:tcPr>
          <w:p w14:paraId="1C79CF2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14:paraId="080DE1AB" w14:textId="77777777"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17971B50" w14:textId="17B1DBA9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038C3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14:paraId="36840E46" w14:textId="77777777" w:rsidTr="00280976">
        <w:tc>
          <w:tcPr>
            <w:tcW w:w="704" w:type="dxa"/>
          </w:tcPr>
          <w:p w14:paraId="5B2DB05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14:paraId="02D3E397" w14:textId="77777777"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15CEB861" w14:textId="7C0B1664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038C3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14:paraId="1B5AC49F" w14:textId="77777777" w:rsidTr="00280976">
        <w:tc>
          <w:tcPr>
            <w:tcW w:w="704" w:type="dxa"/>
          </w:tcPr>
          <w:p w14:paraId="0324644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14:paraId="2627D142" w14:textId="77777777"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6093A62C" w14:textId="6A6A46DD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038C3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14:paraId="4CAEA693" w14:textId="77777777" w:rsidTr="00280976">
        <w:tc>
          <w:tcPr>
            <w:tcW w:w="704" w:type="dxa"/>
          </w:tcPr>
          <w:p w14:paraId="0435CB0D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14:paraId="1EBB698C" w14:textId="77777777"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16CCDFB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14:paraId="255A3DBD" w14:textId="77777777" w:rsidTr="00C22DB6">
        <w:tc>
          <w:tcPr>
            <w:tcW w:w="9062" w:type="dxa"/>
            <w:gridSpan w:val="3"/>
          </w:tcPr>
          <w:p w14:paraId="6339395B" w14:textId="77777777" w:rsidR="0021792A" w:rsidRPr="00362D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lastRenderedPageBreak/>
              <w:t>11.C  Požadovaná výška NFP</w:t>
            </w:r>
          </w:p>
        </w:tc>
      </w:tr>
      <w:tr w:rsidR="0021792A" w:rsidRPr="0075785C" w14:paraId="400F81C6" w14:textId="77777777" w:rsidTr="00280976">
        <w:tc>
          <w:tcPr>
            <w:tcW w:w="704" w:type="dxa"/>
          </w:tcPr>
          <w:p w14:paraId="11FF41C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14:paraId="088BE330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14:paraId="7997652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45765A55" w14:textId="77777777" w:rsidTr="00280976">
        <w:tc>
          <w:tcPr>
            <w:tcW w:w="704" w:type="dxa"/>
          </w:tcPr>
          <w:p w14:paraId="2DF25A3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14:paraId="457C3FF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14:paraId="4AAF6304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6DD21154" w14:textId="77777777" w:rsidTr="00280976">
        <w:tc>
          <w:tcPr>
            <w:tcW w:w="704" w:type="dxa"/>
          </w:tcPr>
          <w:p w14:paraId="68744C7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14:paraId="50A6460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14:paraId="15DA2BE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39411C8C" w14:textId="77777777" w:rsidTr="00280976">
        <w:tc>
          <w:tcPr>
            <w:tcW w:w="704" w:type="dxa"/>
          </w:tcPr>
          <w:p w14:paraId="2EEFC55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14:paraId="3F7378BF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14:paraId="4BEC09CF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736E9FF6" w14:textId="77777777" w:rsidTr="00280976">
        <w:tc>
          <w:tcPr>
            <w:tcW w:w="704" w:type="dxa"/>
          </w:tcPr>
          <w:p w14:paraId="11F0F23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14:paraId="6389DDA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14:paraId="3B096B85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4D8E9DED" w14:textId="77777777" w:rsidTr="00C22DB6">
        <w:tc>
          <w:tcPr>
            <w:tcW w:w="9062" w:type="dxa"/>
            <w:gridSpan w:val="3"/>
          </w:tcPr>
          <w:p w14:paraId="75FB879E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21792A" w:rsidRPr="0075785C" w14:paraId="7A058B14" w14:textId="77777777" w:rsidTr="00280976">
        <w:tc>
          <w:tcPr>
            <w:tcW w:w="704" w:type="dxa"/>
          </w:tcPr>
          <w:p w14:paraId="734D6BB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14:paraId="7C2ACE9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1144087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51F31B22" w14:textId="77777777" w:rsidTr="00280976">
        <w:tc>
          <w:tcPr>
            <w:tcW w:w="704" w:type="dxa"/>
          </w:tcPr>
          <w:p w14:paraId="41B573E7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14:paraId="692C45A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6278DE4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5264B745" w14:textId="77777777" w:rsidTr="00280976">
        <w:tc>
          <w:tcPr>
            <w:tcW w:w="704" w:type="dxa"/>
          </w:tcPr>
          <w:p w14:paraId="7664D80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14:paraId="15C0FF0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14:paraId="2804921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4F656DF4" w14:textId="77777777" w:rsidTr="009038C3">
        <w:tc>
          <w:tcPr>
            <w:tcW w:w="704" w:type="dxa"/>
          </w:tcPr>
          <w:p w14:paraId="7CD7C02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14:paraId="7BF2D20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2D707C83" w14:textId="3C1FEA19"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038C3" w:rsidRPr="00DC4A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9038C3" w:rsidRPr="00DC4A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14:paraId="72D72381" w14:textId="77777777" w:rsidTr="009038C3">
        <w:tc>
          <w:tcPr>
            <w:tcW w:w="704" w:type="dxa"/>
          </w:tcPr>
          <w:p w14:paraId="0138049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14:paraId="5D15756A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1B464BD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>
              <w:rPr>
                <w:sz w:val="18"/>
                <w:szCs w:val="18"/>
              </w:rPr>
              <w:t xml:space="preserve"> r</w:t>
            </w:r>
            <w:r w:rsidRPr="00F633E5">
              <w:rPr>
                <w:sz w:val="18"/>
                <w:szCs w:val="18"/>
              </w:rPr>
              <w:t>esp. s pravid</w:t>
            </w:r>
            <w:r>
              <w:rPr>
                <w:sz w:val="18"/>
                <w:szCs w:val="18"/>
              </w:rPr>
              <w:t>lami financovania uvedenými vo v</w:t>
            </w:r>
            <w:r w:rsidRPr="00F633E5">
              <w:rPr>
                <w:sz w:val="18"/>
                <w:szCs w:val="18"/>
              </w:rPr>
              <w:t>ýzve na predkladani</w:t>
            </w:r>
            <w:r>
              <w:rPr>
                <w:sz w:val="18"/>
                <w:szCs w:val="18"/>
              </w:rPr>
              <w:t>e</w:t>
            </w:r>
            <w:r w:rsidRPr="00F633E5">
              <w:rPr>
                <w:sz w:val="18"/>
                <w:szCs w:val="18"/>
              </w:rPr>
              <w:t xml:space="preserve"> </w:t>
            </w:r>
            <w:proofErr w:type="spellStart"/>
            <w:r w:rsidRPr="00F633E5"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r w:rsidRPr="00AB551E">
              <w:rPr>
                <w:sz w:val="18"/>
                <w:szCs w:val="18"/>
              </w:rPr>
              <w:t xml:space="preserve">v príslušnej schéme štátnej pomoci/pomoci </w:t>
            </w:r>
            <w:proofErr w:type="spellStart"/>
            <w:r w:rsidRPr="00AB551E">
              <w:rPr>
                <w:sz w:val="18"/>
                <w:szCs w:val="18"/>
              </w:rPr>
              <w:t>de</w:t>
            </w:r>
            <w:proofErr w:type="spellEnd"/>
            <w:r w:rsidRPr="00AB551E">
              <w:rPr>
                <w:sz w:val="18"/>
                <w:szCs w:val="18"/>
              </w:rPr>
              <w:t xml:space="preserve"> </w:t>
            </w:r>
            <w:proofErr w:type="spellStart"/>
            <w:r w:rsidRPr="00AB551E">
              <w:rPr>
                <w:sz w:val="18"/>
                <w:szCs w:val="18"/>
              </w:rPr>
              <w:t>minimis</w:t>
            </w:r>
            <w:proofErr w:type="spellEnd"/>
            <w:r w:rsidRPr="00AB551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21792A" w:rsidRPr="0075785C" w14:paraId="776DAEB0" w14:textId="77777777" w:rsidTr="00280976">
        <w:tc>
          <w:tcPr>
            <w:tcW w:w="704" w:type="dxa"/>
          </w:tcPr>
          <w:p w14:paraId="427A0DDD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14:paraId="5F72B6D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14:paraId="4EDC607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3DB9601C" w14:textId="77777777" w:rsidTr="00280976">
        <w:tc>
          <w:tcPr>
            <w:tcW w:w="704" w:type="dxa"/>
          </w:tcPr>
          <w:p w14:paraId="45D380A3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14:paraId="5DFAB9DD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14:paraId="76B94C84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0A30EF54" w14:textId="77777777" w:rsidTr="00C22DB6">
        <w:tc>
          <w:tcPr>
            <w:tcW w:w="9062" w:type="dxa"/>
            <w:gridSpan w:val="3"/>
          </w:tcPr>
          <w:p w14:paraId="0BA8EB44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14:paraId="6A56420D" w14:textId="77777777"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21792A" w:rsidRPr="0075785C" w14:paraId="41D402FF" w14:textId="77777777" w:rsidTr="00280976">
        <w:tc>
          <w:tcPr>
            <w:tcW w:w="704" w:type="dxa"/>
          </w:tcPr>
          <w:p w14:paraId="125A0DA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14:paraId="23C9C87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0F1C0AB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3BBC56E0" w14:textId="77777777" w:rsidTr="00280976">
        <w:tc>
          <w:tcPr>
            <w:tcW w:w="704" w:type="dxa"/>
          </w:tcPr>
          <w:p w14:paraId="7D83B56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14:paraId="40D3C055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16865D77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7C6CE300" w14:textId="77777777" w:rsidTr="00280976">
        <w:tc>
          <w:tcPr>
            <w:tcW w:w="704" w:type="dxa"/>
          </w:tcPr>
          <w:p w14:paraId="435DB58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14:paraId="7D08DF7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14:paraId="5870DA2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4F05868C" w14:textId="77777777" w:rsidTr="00280976">
        <w:tc>
          <w:tcPr>
            <w:tcW w:w="704" w:type="dxa"/>
          </w:tcPr>
          <w:p w14:paraId="784D6DF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14:paraId="4D81477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14:paraId="739FA839" w14:textId="3E7734CF"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038C3" w:rsidRPr="00DC4A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9038C3" w:rsidRPr="00DC4A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14:paraId="4C8ACE71" w14:textId="77777777" w:rsidTr="00280976">
        <w:tc>
          <w:tcPr>
            <w:tcW w:w="704" w:type="dxa"/>
          </w:tcPr>
          <w:p w14:paraId="22077BC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14:paraId="14256A9A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14:paraId="7A774479" w14:textId="0721A4CA" w:rsidR="0021792A" w:rsidRPr="00E47F5C" w:rsidRDefault="0021792A" w:rsidP="0021792A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</w:t>
            </w:r>
            <w:proofErr w:type="spellStart"/>
            <w:r w:rsidRPr="0079305E">
              <w:rPr>
                <w:sz w:val="18"/>
                <w:szCs w:val="18"/>
              </w:rPr>
              <w:t>ŽoNFP</w:t>
            </w:r>
            <w:proofErr w:type="spellEnd"/>
            <w:r w:rsidRPr="0079305E">
              <w:rPr>
                <w:sz w:val="18"/>
                <w:szCs w:val="18"/>
              </w:rPr>
              <w:t xml:space="preserve"> a v príslušnej schéme štátnej pomoci/pomoci </w:t>
            </w:r>
            <w:proofErr w:type="spellStart"/>
            <w:r w:rsidRPr="0079305E">
              <w:rPr>
                <w:sz w:val="18"/>
                <w:szCs w:val="18"/>
              </w:rPr>
              <w:t>de</w:t>
            </w:r>
            <w:proofErr w:type="spellEnd"/>
            <w:r w:rsidRPr="0079305E">
              <w:rPr>
                <w:sz w:val="18"/>
                <w:szCs w:val="18"/>
              </w:rPr>
              <w:t xml:space="preserve"> </w:t>
            </w:r>
            <w:proofErr w:type="spellStart"/>
            <w:r w:rsidRPr="0079305E">
              <w:rPr>
                <w:sz w:val="18"/>
                <w:szCs w:val="18"/>
              </w:rPr>
              <w:t>minimis</w:t>
            </w:r>
            <w:proofErr w:type="spellEnd"/>
            <w:r w:rsidRPr="0079305E">
              <w:rPr>
                <w:sz w:val="18"/>
                <w:szCs w:val="18"/>
              </w:rPr>
              <w:t>, ak je relevantná pre projekt a v súlade s podmienkami danej výzvy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9038C3">
              <w:rPr>
                <w:b/>
                <w:sz w:val="18"/>
                <w:szCs w:val="18"/>
                <w:highlight w:val="lightGray"/>
              </w:rPr>
              <w:t>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9038C3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14:paraId="00C0FE2B" w14:textId="77777777" w:rsidTr="00280976">
        <w:tc>
          <w:tcPr>
            <w:tcW w:w="704" w:type="dxa"/>
          </w:tcPr>
          <w:p w14:paraId="041EA1E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14:paraId="26355D5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14:paraId="684A2D84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55A7D338" w14:textId="77777777" w:rsidTr="00280976">
        <w:tc>
          <w:tcPr>
            <w:tcW w:w="704" w:type="dxa"/>
          </w:tcPr>
          <w:p w14:paraId="06E3699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14:paraId="5D56F257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14:paraId="6B9BDE3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14:paraId="2DF28917" w14:textId="77777777" w:rsidTr="00C22DB6">
        <w:tc>
          <w:tcPr>
            <w:tcW w:w="9062" w:type="dxa"/>
            <w:gridSpan w:val="3"/>
          </w:tcPr>
          <w:p w14:paraId="225EE7E2" w14:textId="77777777" w:rsidR="0021792A" w:rsidRPr="00F96FA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3"/>
            </w:r>
          </w:p>
        </w:tc>
      </w:tr>
      <w:tr w:rsidR="0021792A" w:rsidRPr="0075785C" w14:paraId="72019C5A" w14:textId="77777777" w:rsidTr="00C22DB6">
        <w:tc>
          <w:tcPr>
            <w:tcW w:w="9062" w:type="dxa"/>
            <w:gridSpan w:val="3"/>
          </w:tcPr>
          <w:p w14:paraId="4C8215D7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358CB4D2" w14:textId="77777777"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14:paraId="450CB3A3" w14:textId="77777777" w:rsidTr="00280976">
        <w:tc>
          <w:tcPr>
            <w:tcW w:w="704" w:type="dxa"/>
          </w:tcPr>
          <w:p w14:paraId="42D80E2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14:paraId="75A39F8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14:paraId="212C8C3D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29D98BC6" w14:textId="77777777" w:rsidTr="00280976">
        <w:tc>
          <w:tcPr>
            <w:tcW w:w="704" w:type="dxa"/>
          </w:tcPr>
          <w:p w14:paraId="135445E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14:paraId="2309EED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4F1D15C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5BEA36C7" w14:textId="77777777" w:rsidTr="00C22DB6">
        <w:tc>
          <w:tcPr>
            <w:tcW w:w="9062" w:type="dxa"/>
            <w:gridSpan w:val="3"/>
          </w:tcPr>
          <w:p w14:paraId="19D3F6E9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73B4032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14:paraId="79C1B2E8" w14:textId="77777777" w:rsidTr="00280976">
        <w:tc>
          <w:tcPr>
            <w:tcW w:w="704" w:type="dxa"/>
          </w:tcPr>
          <w:p w14:paraId="434445F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14:paraId="2D3BD34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14:paraId="6B24B1B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7743568A" w14:textId="77777777" w:rsidTr="00280976">
        <w:tc>
          <w:tcPr>
            <w:tcW w:w="704" w:type="dxa"/>
          </w:tcPr>
          <w:p w14:paraId="16F965C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14:paraId="78C2EBC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68DCBCC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14:paraId="53FD2391" w14:textId="77777777" w:rsidTr="00BD21B3">
        <w:trPr>
          <w:trHeight w:val="158"/>
        </w:trPr>
        <w:tc>
          <w:tcPr>
            <w:tcW w:w="9062" w:type="dxa"/>
            <w:gridSpan w:val="3"/>
          </w:tcPr>
          <w:p w14:paraId="6D5BDF12" w14:textId="77777777"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14:paraId="7889A7F4" w14:textId="77777777" w:rsidR="0021792A" w:rsidRDefault="0021792A" w:rsidP="0021792A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21792A" w:rsidRPr="0075785C" w14:paraId="5BE1CEB0" w14:textId="77777777" w:rsidTr="00280976">
        <w:tc>
          <w:tcPr>
            <w:tcW w:w="704" w:type="dxa"/>
          </w:tcPr>
          <w:p w14:paraId="314A491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14:paraId="09E3DCC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14:paraId="05990F04" w14:textId="77777777" w:rsidR="0021792A" w:rsidRPr="00BD21B3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75785C" w14:paraId="56608928" w14:textId="77777777" w:rsidTr="00280976">
        <w:tc>
          <w:tcPr>
            <w:tcW w:w="704" w:type="dxa"/>
          </w:tcPr>
          <w:p w14:paraId="00C325A9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14:paraId="59887133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14:paraId="626BA331" w14:textId="77777777" w:rsidR="0021792A" w:rsidRPr="00F00752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21792A" w:rsidRPr="0075785C" w14:paraId="7250D6BB" w14:textId="77777777" w:rsidTr="00280976">
        <w:tc>
          <w:tcPr>
            <w:tcW w:w="704" w:type="dxa"/>
          </w:tcPr>
          <w:p w14:paraId="507AB51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14:paraId="0E834E3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14:paraId="5E5B5ECD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14:paraId="61FF7315" w14:textId="77777777" w:rsidTr="00280976">
        <w:tc>
          <w:tcPr>
            <w:tcW w:w="704" w:type="dxa"/>
          </w:tcPr>
          <w:p w14:paraId="224AB23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14:paraId="26A4434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14:paraId="06B6877D" w14:textId="77777777" w:rsidR="0021792A" w:rsidRPr="003E40E3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14:paraId="237887D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21792A" w:rsidRPr="0075785C" w14:paraId="42FE1CC1" w14:textId="77777777" w:rsidTr="00280976">
        <w:tc>
          <w:tcPr>
            <w:tcW w:w="704" w:type="dxa"/>
          </w:tcPr>
          <w:p w14:paraId="1FEEC6C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14:paraId="264C3AC0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14:paraId="5576A0A7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14:paraId="480430F1" w14:textId="77777777" w:rsidTr="00280976">
        <w:tc>
          <w:tcPr>
            <w:tcW w:w="704" w:type="dxa"/>
          </w:tcPr>
          <w:p w14:paraId="29A1FC2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14:paraId="4652DDB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14:paraId="7410EA94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21792A" w:rsidRPr="0075785C" w14:paraId="10E16CC1" w14:textId="77777777" w:rsidTr="00280976">
        <w:tc>
          <w:tcPr>
            <w:tcW w:w="704" w:type="dxa"/>
          </w:tcPr>
          <w:p w14:paraId="63D66D1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14:paraId="3423AF2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14:paraId="5803FE14" w14:textId="77777777" w:rsidR="0021792A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 xml:space="preserve">vu VO ku dňu predloženia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>:</w:t>
            </w:r>
          </w:p>
          <w:p w14:paraId="2C372FF7" w14:textId="77777777" w:rsidR="0021792A" w:rsidRPr="00E43189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14:paraId="5C37E361" w14:textId="77777777" w:rsidR="0021792A" w:rsidRPr="00E43189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14:paraId="671AF97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21792A" w:rsidRPr="0075785C" w14:paraId="56560B51" w14:textId="77777777" w:rsidTr="00280976">
        <w:tc>
          <w:tcPr>
            <w:tcW w:w="704" w:type="dxa"/>
          </w:tcPr>
          <w:p w14:paraId="3315DAC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14:paraId="687662F3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14:paraId="20BEE4A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21792A" w:rsidRPr="0075785C" w14:paraId="0A525BA4" w14:textId="77777777" w:rsidTr="00280976">
        <w:tc>
          <w:tcPr>
            <w:tcW w:w="704" w:type="dxa"/>
          </w:tcPr>
          <w:p w14:paraId="3DFD14E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14:paraId="311843D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14:paraId="0AEEE84C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>, resp. zeleného VO</w:t>
            </w:r>
          </w:p>
        </w:tc>
      </w:tr>
      <w:tr w:rsidR="0021792A" w:rsidRPr="0075785C" w14:paraId="4F776C2D" w14:textId="77777777" w:rsidTr="00C22DB6">
        <w:tc>
          <w:tcPr>
            <w:tcW w:w="9062" w:type="dxa"/>
            <w:gridSpan w:val="3"/>
          </w:tcPr>
          <w:p w14:paraId="1492669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21792A" w:rsidRPr="0075785C" w14:paraId="6BD3AA49" w14:textId="77777777" w:rsidTr="00280976">
        <w:tc>
          <w:tcPr>
            <w:tcW w:w="704" w:type="dxa"/>
          </w:tcPr>
          <w:p w14:paraId="337DDDB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14:paraId="7EAF16AE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14:paraId="1E061EA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21792A" w:rsidRPr="0075785C" w14:paraId="4911025C" w14:textId="77777777" w:rsidTr="00280976">
        <w:tc>
          <w:tcPr>
            <w:tcW w:w="704" w:type="dxa"/>
          </w:tcPr>
          <w:p w14:paraId="3238B1C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14:paraId="4407D6B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7BC4D44A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14:paraId="1EE7F618" w14:textId="77777777" w:rsidTr="00280976">
        <w:tc>
          <w:tcPr>
            <w:tcW w:w="704" w:type="dxa"/>
          </w:tcPr>
          <w:p w14:paraId="2C94576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14:paraId="51EA6F1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29B4FA02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14:paraId="489CD0F9" w14:textId="77777777" w:rsidTr="00280976">
        <w:tc>
          <w:tcPr>
            <w:tcW w:w="704" w:type="dxa"/>
          </w:tcPr>
          <w:p w14:paraId="43D8C89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14:paraId="6E951D5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14:paraId="699307BD" w14:textId="352D7A00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V prípade, ak je celé VO vyhlasované v plnej výške len pre účely realizácie projektu, žiadateľ uvedie sumu totožnú s celkovou hodnotou zákazky. V prípade, ak je pre realizáciu aktivity </w:t>
            </w:r>
            <w:del w:id="28" w:author="Autor">
              <w:r w:rsidRPr="003E40E3">
                <w:rPr>
                  <w:sz w:val="18"/>
                  <w:szCs w:val="18"/>
                </w:rPr>
                <w:delText>vyžívané</w:delText>
              </w:r>
            </w:del>
            <w:ins w:id="29" w:author="Autor">
              <w:r w:rsidRPr="003E40E3">
                <w:rPr>
                  <w:sz w:val="18"/>
                  <w:szCs w:val="18"/>
                </w:rPr>
                <w:t>vy</w:t>
              </w:r>
              <w:r w:rsidR="00485CBE">
                <w:rPr>
                  <w:sz w:val="18"/>
                  <w:szCs w:val="18"/>
                </w:rPr>
                <w:t>u</w:t>
              </w:r>
              <w:r w:rsidRPr="003E40E3">
                <w:rPr>
                  <w:sz w:val="18"/>
                  <w:szCs w:val="18"/>
                </w:rPr>
                <w:t>žívané</w:t>
              </w:r>
            </w:ins>
            <w:r w:rsidRPr="003E40E3">
              <w:rPr>
                <w:sz w:val="18"/>
                <w:szCs w:val="18"/>
              </w:rPr>
              <w:t xml:space="preserve"> verejné obstarávanie len z časti, uvádza sa relevantná časť hodnoty zákazky</w:t>
            </w:r>
          </w:p>
        </w:tc>
      </w:tr>
      <w:tr w:rsidR="0021792A" w14:paraId="6A5EC332" w14:textId="77777777" w:rsidTr="00AD41AC">
        <w:trPr>
          <w:trHeight w:val="943"/>
        </w:trPr>
        <w:tc>
          <w:tcPr>
            <w:tcW w:w="9062" w:type="dxa"/>
            <w:gridSpan w:val="3"/>
          </w:tcPr>
          <w:p w14:paraId="4309CF34" w14:textId="77777777" w:rsidR="0021792A" w:rsidRDefault="0021792A" w:rsidP="0021792A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13. Identifikácia rizík a prostriedky na ich elimináciu</w:t>
            </w:r>
          </w:p>
        </w:tc>
      </w:tr>
      <w:tr w:rsidR="0021792A" w:rsidRPr="0075785C" w14:paraId="73B8A7A7" w14:textId="77777777" w:rsidTr="00C22DB6">
        <w:tc>
          <w:tcPr>
            <w:tcW w:w="9062" w:type="dxa"/>
            <w:gridSpan w:val="3"/>
          </w:tcPr>
          <w:p w14:paraId="5073560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21792A" w:rsidRPr="0075785C" w14:paraId="56DC32F7" w14:textId="77777777" w:rsidTr="009038C3">
        <w:tc>
          <w:tcPr>
            <w:tcW w:w="704" w:type="dxa"/>
          </w:tcPr>
          <w:p w14:paraId="0E04B2B3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14:paraId="6548286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1C43248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498C8450" w14:textId="77777777" w:rsidTr="009038C3">
        <w:tc>
          <w:tcPr>
            <w:tcW w:w="704" w:type="dxa"/>
          </w:tcPr>
          <w:p w14:paraId="589C203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14:paraId="788CF32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52595E8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21792A" w:rsidRPr="0075785C" w14:paraId="7479C4D2" w14:textId="77777777" w:rsidTr="009038C3">
        <w:tc>
          <w:tcPr>
            <w:tcW w:w="704" w:type="dxa"/>
          </w:tcPr>
          <w:p w14:paraId="2EBCC309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14:paraId="1A92FF2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1453F8BA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21792A" w:rsidRPr="0075785C" w14:paraId="77ABE214" w14:textId="77777777" w:rsidTr="009038C3">
        <w:tc>
          <w:tcPr>
            <w:tcW w:w="704" w:type="dxa"/>
          </w:tcPr>
          <w:p w14:paraId="7E80908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14:paraId="2535FFD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23A47868" w14:textId="77777777" w:rsidR="0021792A" w:rsidRPr="009C6EDE" w:rsidRDefault="0021792A" w:rsidP="0021792A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</w:t>
            </w:r>
            <w:r w:rsidRPr="0097172B">
              <w:rPr>
                <w:sz w:val="18"/>
                <w:szCs w:val="18"/>
              </w:rPr>
              <w:t xml:space="preserve">- </w:t>
            </w:r>
            <w:r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21792A" w14:paraId="485AB091" w14:textId="77777777" w:rsidTr="00D95A19">
        <w:trPr>
          <w:trHeight w:val="240"/>
        </w:trPr>
        <w:tc>
          <w:tcPr>
            <w:tcW w:w="9062" w:type="dxa"/>
            <w:gridSpan w:val="3"/>
          </w:tcPr>
          <w:p w14:paraId="180D113B" w14:textId="77777777"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21792A" w14:paraId="2BB86E88" w14:textId="77777777" w:rsidTr="00C22DB6">
        <w:trPr>
          <w:trHeight w:val="240"/>
        </w:trPr>
        <w:tc>
          <w:tcPr>
            <w:tcW w:w="9062" w:type="dxa"/>
            <w:gridSpan w:val="3"/>
          </w:tcPr>
          <w:p w14:paraId="5A3483FD" w14:textId="77777777"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>dané prílohy k </w:t>
            </w:r>
            <w:proofErr w:type="spellStart"/>
            <w:r w:rsidRPr="00231C62">
              <w:rPr>
                <w:sz w:val="18"/>
                <w:szCs w:val="18"/>
              </w:rPr>
              <w:t>ŽoNFP</w:t>
            </w:r>
            <w:proofErr w:type="spellEnd"/>
            <w:r w:rsidRPr="00231C62">
              <w:rPr>
                <w:sz w:val="18"/>
                <w:szCs w:val="18"/>
              </w:rPr>
              <w:t xml:space="preserve">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21792A" w:rsidRPr="0075785C" w14:paraId="4DB60DC6" w14:textId="77777777" w:rsidTr="00280976">
        <w:tc>
          <w:tcPr>
            <w:tcW w:w="704" w:type="dxa"/>
          </w:tcPr>
          <w:p w14:paraId="5D752747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14:paraId="7270C0C2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14:paraId="6A9FB6E1" w14:textId="77777777"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14:paraId="0C37BEDE" w14:textId="77777777"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14:paraId="51A1F80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21792A" w:rsidRPr="0075785C" w14:paraId="58588D35" w14:textId="77777777" w:rsidTr="00280976">
        <w:tc>
          <w:tcPr>
            <w:tcW w:w="704" w:type="dxa"/>
          </w:tcPr>
          <w:p w14:paraId="5C3B32D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14:paraId="661AD1CD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14:paraId="2DEF81F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21792A" w14:paraId="79B02F42" w14:textId="77777777" w:rsidTr="00C22DB6">
        <w:tc>
          <w:tcPr>
            <w:tcW w:w="9062" w:type="dxa"/>
            <w:gridSpan w:val="3"/>
          </w:tcPr>
          <w:p w14:paraId="582E0CDC" w14:textId="77777777"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21792A" w:rsidRPr="0075785C" w14:paraId="2177CB1C" w14:textId="77777777" w:rsidTr="00D95A19">
        <w:tc>
          <w:tcPr>
            <w:tcW w:w="704" w:type="dxa"/>
          </w:tcPr>
          <w:p w14:paraId="7711E0E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14:paraId="03EEB7F2" w14:textId="77777777"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14:paraId="78137C47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14:paraId="1E93A6E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21792A" w:rsidRPr="0075785C" w14:paraId="2EB71B46" w14:textId="77777777" w:rsidTr="00280976">
        <w:tc>
          <w:tcPr>
            <w:tcW w:w="704" w:type="dxa"/>
          </w:tcPr>
          <w:p w14:paraId="0BB7B21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14:paraId="2136CED4" w14:textId="77777777"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14:paraId="4EA96BA3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14:paraId="5493372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</w:t>
            </w:r>
            <w:proofErr w:type="spellStart"/>
            <w:r w:rsidRPr="00D95A19">
              <w:rPr>
                <w:sz w:val="18"/>
                <w:szCs w:val="18"/>
              </w:rPr>
              <w:t>ŽoNFP</w:t>
            </w:r>
            <w:proofErr w:type="spellEnd"/>
            <w:r w:rsidRPr="00D95A19">
              <w:rPr>
                <w:sz w:val="18"/>
                <w:szCs w:val="18"/>
              </w:rPr>
              <w:t xml:space="preserve"> žiadateľ môže vybrať a zvoliť v závislosti od toho, ktoré vyhlásenie je preňho relevantné</w:t>
            </w:r>
          </w:p>
        </w:tc>
      </w:tr>
      <w:tr w:rsidR="0021792A" w:rsidRPr="0075785C" w14:paraId="08DE42D5" w14:textId="77777777" w:rsidTr="009038C3">
        <w:tc>
          <w:tcPr>
            <w:tcW w:w="704" w:type="dxa"/>
          </w:tcPr>
          <w:p w14:paraId="419E12F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14:paraId="6849581A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14:paraId="60C5D242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20200EA3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21792A" w:rsidRPr="0075785C" w14:paraId="3E2875FB" w14:textId="77777777" w:rsidTr="009038C3">
        <w:tc>
          <w:tcPr>
            <w:tcW w:w="704" w:type="dxa"/>
          </w:tcPr>
          <w:p w14:paraId="51B6A10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14:paraId="664C2D22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136C55E9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5D42ED23" w14:textId="77777777" w:rsidTr="009038C3">
        <w:tc>
          <w:tcPr>
            <w:tcW w:w="704" w:type="dxa"/>
          </w:tcPr>
          <w:p w14:paraId="3142E9B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14:paraId="6F0CC88D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5876B678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148AEA32" w14:textId="77777777" w:rsidTr="009038C3">
        <w:tc>
          <w:tcPr>
            <w:tcW w:w="704" w:type="dxa"/>
          </w:tcPr>
          <w:p w14:paraId="6B9045D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14:paraId="18D4E337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3A1D63D0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21792A" w:rsidRPr="0075785C" w14:paraId="6F0D611F" w14:textId="77777777" w:rsidTr="009038C3">
        <w:tc>
          <w:tcPr>
            <w:tcW w:w="704" w:type="dxa"/>
          </w:tcPr>
          <w:p w14:paraId="30474C8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14:paraId="3A4F4150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0D898058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2554922B" w14:textId="77777777" w:rsidTr="009038C3">
        <w:tc>
          <w:tcPr>
            <w:tcW w:w="704" w:type="dxa"/>
          </w:tcPr>
          <w:p w14:paraId="6F53C21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14:paraId="7B49F8D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5FDC667C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21792A" w14:paraId="4E26FD9E" w14:textId="77777777" w:rsidTr="0075785C">
        <w:tc>
          <w:tcPr>
            <w:tcW w:w="9062" w:type="dxa"/>
            <w:gridSpan w:val="3"/>
          </w:tcPr>
          <w:p w14:paraId="38783D69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14:paraId="77D8AB0D" w14:textId="75D4EF5C" w:rsidR="0021792A" w:rsidRPr="00F71CA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9038C3">
              <w:rPr>
                <w:sz w:val="18"/>
                <w:szCs w:val="18"/>
              </w:rPr>
              <w:t xml:space="preserve">. 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  <w:bookmarkStart w:id="30" w:name="_GoBack"/>
            <w:bookmarkEnd w:id="30"/>
          </w:p>
        </w:tc>
      </w:tr>
      <w:tr w:rsidR="0021792A" w:rsidRPr="0075785C" w14:paraId="0E4C4F31" w14:textId="77777777" w:rsidTr="00280976">
        <w:tc>
          <w:tcPr>
            <w:tcW w:w="704" w:type="dxa"/>
          </w:tcPr>
          <w:p w14:paraId="48DC85D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14:paraId="4F06809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14:paraId="477FD647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2FCABF57" w14:textId="77777777" w:rsidTr="00280976">
        <w:tc>
          <w:tcPr>
            <w:tcW w:w="704" w:type="dxa"/>
          </w:tcPr>
          <w:p w14:paraId="2086C5C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14:paraId="6D5DEE8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14:paraId="4794BAB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14:paraId="101B3870" w14:textId="77777777" w:rsidR="002D7666" w:rsidRDefault="002D7666"/>
    <w:sectPr w:rsidR="002D76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FE841B" w14:textId="77777777" w:rsidR="00E9269C" w:rsidRDefault="00E9269C" w:rsidP="006B0271">
      <w:pPr>
        <w:spacing w:after="0" w:line="240" w:lineRule="auto"/>
      </w:pPr>
      <w:r>
        <w:separator/>
      </w:r>
    </w:p>
  </w:endnote>
  <w:endnote w:type="continuationSeparator" w:id="0">
    <w:p w14:paraId="2B82AA28" w14:textId="77777777" w:rsidR="00E9269C" w:rsidRDefault="00E9269C" w:rsidP="006B0271">
      <w:pPr>
        <w:spacing w:after="0" w:line="240" w:lineRule="auto"/>
      </w:pPr>
      <w:r>
        <w:continuationSeparator/>
      </w:r>
    </w:p>
  </w:endnote>
  <w:endnote w:type="continuationNotice" w:id="1">
    <w:p w14:paraId="2F8DF4B1" w14:textId="77777777" w:rsidR="00E9269C" w:rsidRDefault="00E926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4554A9" w14:textId="77777777" w:rsidR="00E9269C" w:rsidRDefault="00E9269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91C5B" w14:textId="77777777" w:rsidR="00E9269C" w:rsidRDefault="00E9269C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63FDC6" w14:textId="77777777" w:rsidR="00E9269C" w:rsidRDefault="00E9269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E7D123" w14:textId="77777777" w:rsidR="00E9269C" w:rsidRDefault="00E9269C" w:rsidP="006B0271">
      <w:pPr>
        <w:spacing w:after="0" w:line="240" w:lineRule="auto"/>
      </w:pPr>
      <w:r>
        <w:separator/>
      </w:r>
    </w:p>
  </w:footnote>
  <w:footnote w:type="continuationSeparator" w:id="0">
    <w:p w14:paraId="7110DBB7" w14:textId="77777777" w:rsidR="00E9269C" w:rsidRDefault="00E9269C" w:rsidP="006B0271">
      <w:pPr>
        <w:spacing w:after="0" w:line="240" w:lineRule="auto"/>
      </w:pPr>
      <w:r>
        <w:continuationSeparator/>
      </w:r>
    </w:p>
  </w:footnote>
  <w:footnote w:type="continuationNotice" w:id="1">
    <w:p w14:paraId="12DB0A64" w14:textId="77777777" w:rsidR="00E9269C" w:rsidRDefault="00E9269C">
      <w:pPr>
        <w:spacing w:after="0" w:line="240" w:lineRule="auto"/>
      </w:pPr>
    </w:p>
  </w:footnote>
  <w:footnote w:id="2">
    <w:p w14:paraId="7F50CD44" w14:textId="77777777" w:rsidR="00E9269C" w:rsidRPr="00AD41AC" w:rsidRDefault="00E9269C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3">
    <w:p w14:paraId="59DFACD4" w14:textId="77777777" w:rsidR="00E9269C" w:rsidRDefault="00E9269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 uviesť (napr. VO od podlimitných zákaziek vyššie). V prípade, ak je podmienkou poskytnutia príspevku podmienka mať zrealizované VO, ktoré je overované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>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F6160E" w14:textId="77777777" w:rsidR="00E9269C" w:rsidRDefault="00E9269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ADD8F9" w14:textId="77777777" w:rsidR="00E9269C" w:rsidRDefault="00E9269C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D9CD9B" w14:textId="77777777" w:rsidR="00E9269C" w:rsidRDefault="00E9269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0B7D"/>
    <w:rsid w:val="00005248"/>
    <w:rsid w:val="000052FF"/>
    <w:rsid w:val="00005E92"/>
    <w:rsid w:val="000125E6"/>
    <w:rsid w:val="000168FE"/>
    <w:rsid w:val="00020E08"/>
    <w:rsid w:val="000372E1"/>
    <w:rsid w:val="0004125C"/>
    <w:rsid w:val="00047466"/>
    <w:rsid w:val="0005139A"/>
    <w:rsid w:val="000526CB"/>
    <w:rsid w:val="000625D7"/>
    <w:rsid w:val="00077FFA"/>
    <w:rsid w:val="00083EE0"/>
    <w:rsid w:val="000B12C1"/>
    <w:rsid w:val="000C5D83"/>
    <w:rsid w:val="000D49D8"/>
    <w:rsid w:val="0013199A"/>
    <w:rsid w:val="00145958"/>
    <w:rsid w:val="00147F98"/>
    <w:rsid w:val="00150A66"/>
    <w:rsid w:val="0017291D"/>
    <w:rsid w:val="00174657"/>
    <w:rsid w:val="001A25D8"/>
    <w:rsid w:val="001B7181"/>
    <w:rsid w:val="001B790C"/>
    <w:rsid w:val="001C1408"/>
    <w:rsid w:val="001C1753"/>
    <w:rsid w:val="001D0AE3"/>
    <w:rsid w:val="001D377D"/>
    <w:rsid w:val="001D7337"/>
    <w:rsid w:val="001F4F72"/>
    <w:rsid w:val="001F56BE"/>
    <w:rsid w:val="001F5962"/>
    <w:rsid w:val="00201262"/>
    <w:rsid w:val="002042A5"/>
    <w:rsid w:val="00205430"/>
    <w:rsid w:val="00210923"/>
    <w:rsid w:val="002167F7"/>
    <w:rsid w:val="00216C22"/>
    <w:rsid w:val="00217709"/>
    <w:rsid w:val="0021792A"/>
    <w:rsid w:val="00232113"/>
    <w:rsid w:val="00235639"/>
    <w:rsid w:val="0023704F"/>
    <w:rsid w:val="0024440A"/>
    <w:rsid w:val="00244440"/>
    <w:rsid w:val="00265DCA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8EE"/>
    <w:rsid w:val="002B3900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4334C"/>
    <w:rsid w:val="00351D38"/>
    <w:rsid w:val="00352449"/>
    <w:rsid w:val="00356928"/>
    <w:rsid w:val="003615C8"/>
    <w:rsid w:val="00362D5C"/>
    <w:rsid w:val="00364794"/>
    <w:rsid w:val="00392654"/>
    <w:rsid w:val="003A328F"/>
    <w:rsid w:val="003B0063"/>
    <w:rsid w:val="003C119B"/>
    <w:rsid w:val="003C1278"/>
    <w:rsid w:val="003C6BB9"/>
    <w:rsid w:val="003E0CBA"/>
    <w:rsid w:val="003E2E67"/>
    <w:rsid w:val="003F7150"/>
    <w:rsid w:val="00406B2E"/>
    <w:rsid w:val="00411FDE"/>
    <w:rsid w:val="00417ACB"/>
    <w:rsid w:val="00437098"/>
    <w:rsid w:val="00456200"/>
    <w:rsid w:val="00485CBE"/>
    <w:rsid w:val="004A314F"/>
    <w:rsid w:val="004A35D7"/>
    <w:rsid w:val="004B0161"/>
    <w:rsid w:val="004C6EA5"/>
    <w:rsid w:val="004F344A"/>
    <w:rsid w:val="004F53CE"/>
    <w:rsid w:val="004F6A92"/>
    <w:rsid w:val="004F7329"/>
    <w:rsid w:val="00503302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E0226"/>
    <w:rsid w:val="005E371A"/>
    <w:rsid w:val="005E47D1"/>
    <w:rsid w:val="005F6932"/>
    <w:rsid w:val="0060374C"/>
    <w:rsid w:val="00606AC2"/>
    <w:rsid w:val="00610BFC"/>
    <w:rsid w:val="00611447"/>
    <w:rsid w:val="00616BA7"/>
    <w:rsid w:val="006323AF"/>
    <w:rsid w:val="0063442B"/>
    <w:rsid w:val="00642380"/>
    <w:rsid w:val="00643362"/>
    <w:rsid w:val="00650B28"/>
    <w:rsid w:val="00653DC7"/>
    <w:rsid w:val="00655E55"/>
    <w:rsid w:val="00675ABF"/>
    <w:rsid w:val="00686D4C"/>
    <w:rsid w:val="00687206"/>
    <w:rsid w:val="006957B9"/>
    <w:rsid w:val="006A3B43"/>
    <w:rsid w:val="006B0271"/>
    <w:rsid w:val="006B05DF"/>
    <w:rsid w:val="006B4155"/>
    <w:rsid w:val="006D2D5E"/>
    <w:rsid w:val="006E7594"/>
    <w:rsid w:val="00713492"/>
    <w:rsid w:val="00714363"/>
    <w:rsid w:val="00714FE1"/>
    <w:rsid w:val="00724292"/>
    <w:rsid w:val="00730486"/>
    <w:rsid w:val="00735594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C5965"/>
    <w:rsid w:val="007D740C"/>
    <w:rsid w:val="007E3857"/>
    <w:rsid w:val="007F1D8F"/>
    <w:rsid w:val="00807BA1"/>
    <w:rsid w:val="00812650"/>
    <w:rsid w:val="00824AB2"/>
    <w:rsid w:val="0082648D"/>
    <w:rsid w:val="00834DAF"/>
    <w:rsid w:val="008462DC"/>
    <w:rsid w:val="00861995"/>
    <w:rsid w:val="008746E8"/>
    <w:rsid w:val="008752EF"/>
    <w:rsid w:val="008805B7"/>
    <w:rsid w:val="00890637"/>
    <w:rsid w:val="00893D4F"/>
    <w:rsid w:val="008C55B4"/>
    <w:rsid w:val="008D037A"/>
    <w:rsid w:val="008E190C"/>
    <w:rsid w:val="008F1DC6"/>
    <w:rsid w:val="008F2334"/>
    <w:rsid w:val="008F29F3"/>
    <w:rsid w:val="009038C3"/>
    <w:rsid w:val="00926A4D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24D8B"/>
    <w:rsid w:val="00A32620"/>
    <w:rsid w:val="00A42835"/>
    <w:rsid w:val="00A440DB"/>
    <w:rsid w:val="00A446EF"/>
    <w:rsid w:val="00A47DF3"/>
    <w:rsid w:val="00A47FC5"/>
    <w:rsid w:val="00A51C4F"/>
    <w:rsid w:val="00A56568"/>
    <w:rsid w:val="00A71136"/>
    <w:rsid w:val="00A72CAA"/>
    <w:rsid w:val="00AB551E"/>
    <w:rsid w:val="00AC094E"/>
    <w:rsid w:val="00AC2130"/>
    <w:rsid w:val="00AC77F0"/>
    <w:rsid w:val="00AD41AC"/>
    <w:rsid w:val="00AF014E"/>
    <w:rsid w:val="00B03250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75273"/>
    <w:rsid w:val="00D772A8"/>
    <w:rsid w:val="00D829A8"/>
    <w:rsid w:val="00D95A19"/>
    <w:rsid w:val="00D95EAD"/>
    <w:rsid w:val="00DB2BB2"/>
    <w:rsid w:val="00DC23D9"/>
    <w:rsid w:val="00DC717E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87A53"/>
    <w:rsid w:val="00E9269C"/>
    <w:rsid w:val="00ED4B0B"/>
    <w:rsid w:val="00EE6E6B"/>
    <w:rsid w:val="00F02338"/>
    <w:rsid w:val="00F049F2"/>
    <w:rsid w:val="00F04B42"/>
    <w:rsid w:val="00F14578"/>
    <w:rsid w:val="00F174B0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96FAE"/>
    <w:rsid w:val="00FA5D02"/>
    <w:rsid w:val="00FA7CD5"/>
    <w:rsid w:val="00FB36C9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9F4F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B36C9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B36C9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86E22-4D31-4404-85E5-7AEC55DFB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4986</Words>
  <Characters>28425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2019-12-12T12:16:00Z</dcterms:created>
  <dcterms:modified xsi:type="dcterms:W3CDTF">2019-12-12T12:16:00Z</dcterms:modified>
</cp:coreProperties>
</file>